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13FCC" w:rsidRDefault="007C6203" w:rsidP="00244981">
      <w:pPr>
        <w:pStyle w:val="berschrift1"/>
        <w:spacing w:before="0" w:after="0" w:line="276" w:lineRule="auto"/>
        <w:jc w:val="left"/>
        <w:rPr>
          <w:lang w:val="es-ES"/>
        </w:rPr>
      </w:pPr>
      <w:r>
        <w:rPr>
          <w:lang w:val="es-ES"/>
        </w:rPr>
        <w:t>Un</w:t>
      </w:r>
      <w:r w:rsidR="00D13FCC" w:rsidRPr="00D13FCC">
        <w:rPr>
          <w:lang w:val="es-ES"/>
        </w:rPr>
        <w:t xml:space="preserve"> </w:t>
      </w:r>
      <w:r>
        <w:rPr>
          <w:lang w:val="es-ES"/>
        </w:rPr>
        <w:t>operador estadounidense que confía</w:t>
      </w:r>
      <w:r w:rsidR="00F74162">
        <w:rPr>
          <w:lang w:val="es-ES"/>
        </w:rPr>
        <w:t xml:space="preserve"> </w:t>
      </w:r>
      <w:r>
        <w:rPr>
          <w:lang w:val="es-ES"/>
        </w:rPr>
        <w:t xml:space="preserve">plenamente </w:t>
      </w:r>
      <w:r w:rsidR="00F74162">
        <w:rPr>
          <w:lang w:val="es-ES"/>
        </w:rPr>
        <w:t>en</w:t>
      </w:r>
      <w:r w:rsidR="00D13FCC" w:rsidRPr="00D13FCC">
        <w:rPr>
          <w:lang w:val="es-ES"/>
        </w:rPr>
        <w:t xml:space="preserve"> el </w:t>
      </w:r>
      <w:r w:rsidR="00EC17FC">
        <w:rPr>
          <w:lang w:val="es-ES"/>
        </w:rPr>
        <w:t xml:space="preserve">amplio </w:t>
      </w:r>
      <w:r w:rsidR="00D13FCC" w:rsidRPr="00D13FCC">
        <w:rPr>
          <w:lang w:val="es-ES"/>
        </w:rPr>
        <w:t xml:space="preserve">paquete </w:t>
      </w:r>
      <w:r w:rsidR="00EC17FC" w:rsidRPr="00A35ABE">
        <w:rPr>
          <w:lang w:val="es-ES"/>
        </w:rPr>
        <w:t>Premium</w:t>
      </w:r>
      <w:r w:rsidR="00F47CE5" w:rsidRPr="00D13FCC">
        <w:rPr>
          <w:lang w:val="es-ES"/>
        </w:rPr>
        <w:t xml:space="preserve"> </w:t>
      </w:r>
      <w:r w:rsidR="00D13FCC">
        <w:rPr>
          <w:lang w:val="es-ES"/>
        </w:rPr>
        <w:t>de</w:t>
      </w:r>
      <w:r w:rsidR="00F47CE5" w:rsidRPr="00D13FCC">
        <w:rPr>
          <w:lang w:val="es-ES"/>
        </w:rPr>
        <w:t xml:space="preserve"> Wirtgen</w:t>
      </w:r>
    </w:p>
    <w:p w:rsidR="002E765F" w:rsidRPr="00D13FCC" w:rsidRDefault="002E765F" w:rsidP="002E765F">
      <w:pPr>
        <w:pStyle w:val="Text"/>
        <w:rPr>
          <w:lang w:val="es-ES"/>
        </w:rPr>
      </w:pPr>
    </w:p>
    <w:p w:rsidR="002E765F" w:rsidRPr="0090740E" w:rsidRDefault="00263758" w:rsidP="007658CA">
      <w:pPr>
        <w:pStyle w:val="Text"/>
        <w:spacing w:line="276" w:lineRule="auto"/>
        <w:rPr>
          <w:noProof/>
          <w:lang w:val="es-ES" w:eastAsia="de-DE"/>
        </w:rPr>
      </w:pPr>
      <w:r w:rsidRPr="0090740E">
        <w:rPr>
          <w:rStyle w:val="Hervorhebung"/>
          <w:lang w:val="es-ES"/>
        </w:rPr>
        <w:t xml:space="preserve">Costello Industries, Inc., </w:t>
      </w:r>
      <w:r w:rsidR="00D13FCC" w:rsidRPr="0090740E">
        <w:rPr>
          <w:rStyle w:val="Hervorhebung"/>
          <w:lang w:val="es-ES"/>
        </w:rPr>
        <w:t>operador de</w:t>
      </w:r>
      <w:r w:rsidRPr="0090740E">
        <w:rPr>
          <w:rStyle w:val="Hervorhebung"/>
          <w:lang w:val="es-ES"/>
        </w:rPr>
        <w:t xml:space="preserve"> Newington, CT/</w:t>
      </w:r>
      <w:r w:rsidR="00D13FCC" w:rsidRPr="0090740E">
        <w:rPr>
          <w:rStyle w:val="Hervorhebung"/>
          <w:lang w:val="es-ES"/>
        </w:rPr>
        <w:t>EE.</w:t>
      </w:r>
      <w:r w:rsidR="005222BF">
        <w:rPr>
          <w:rStyle w:val="Hervorhebung"/>
          <w:lang w:val="es-ES"/>
        </w:rPr>
        <w:t> </w:t>
      </w:r>
      <w:r w:rsidR="00D13FCC" w:rsidRPr="0090740E">
        <w:rPr>
          <w:rStyle w:val="Hervorhebung"/>
          <w:lang w:val="es-ES"/>
        </w:rPr>
        <w:t>UU.</w:t>
      </w:r>
      <w:r w:rsidR="00E53B36" w:rsidRPr="0090740E">
        <w:rPr>
          <w:rStyle w:val="Hervorhebung"/>
          <w:lang w:val="es-ES"/>
        </w:rPr>
        <w:t xml:space="preserve">, </w:t>
      </w:r>
      <w:r w:rsidR="0090740E" w:rsidRPr="0090740E">
        <w:rPr>
          <w:rStyle w:val="Hervorhebung"/>
          <w:lang w:val="es-ES"/>
        </w:rPr>
        <w:t xml:space="preserve">confía </w:t>
      </w:r>
      <w:r w:rsidR="00A05229" w:rsidRPr="0090740E">
        <w:rPr>
          <w:rStyle w:val="Hervorhebung"/>
          <w:lang w:val="es-ES"/>
        </w:rPr>
        <w:t>exclusivamente</w:t>
      </w:r>
      <w:r w:rsidR="0090740E" w:rsidRPr="0090740E">
        <w:rPr>
          <w:rStyle w:val="Hervorhebung"/>
          <w:lang w:val="es-ES"/>
        </w:rPr>
        <w:t xml:space="preserve"> en las fresadoras en f</w:t>
      </w:r>
      <w:r w:rsidR="0090740E">
        <w:rPr>
          <w:rStyle w:val="Hervorhebung"/>
          <w:lang w:val="es-ES"/>
        </w:rPr>
        <w:t>río de</w:t>
      </w:r>
      <w:r w:rsidRPr="0090740E">
        <w:rPr>
          <w:rStyle w:val="Hervorhebung"/>
          <w:lang w:val="es-ES"/>
        </w:rPr>
        <w:t xml:space="preserve"> </w:t>
      </w:r>
      <w:r w:rsidR="004D55C1" w:rsidRPr="0090740E">
        <w:rPr>
          <w:rStyle w:val="Hervorhebung"/>
          <w:lang w:val="es-ES"/>
        </w:rPr>
        <w:t>Wirtgen.</w:t>
      </w:r>
    </w:p>
    <w:p w:rsidR="00244981" w:rsidRPr="0090740E" w:rsidRDefault="00244981" w:rsidP="00244981">
      <w:pPr>
        <w:pStyle w:val="Text"/>
        <w:spacing w:line="276" w:lineRule="auto"/>
        <w:rPr>
          <w:noProof/>
          <w:lang w:val="es-ES" w:eastAsia="de-DE"/>
        </w:rPr>
      </w:pPr>
    </w:p>
    <w:p w:rsidR="00263758" w:rsidRPr="00EE4E33" w:rsidRDefault="0025299D" w:rsidP="00263758">
      <w:pPr>
        <w:pStyle w:val="Text"/>
        <w:spacing w:line="276" w:lineRule="auto"/>
        <w:rPr>
          <w:rStyle w:val="Hervorhebung"/>
          <w:b w:val="0"/>
          <w:lang w:val="es-ES"/>
        </w:rPr>
      </w:pPr>
      <w:r w:rsidRPr="00EE4E33">
        <w:rPr>
          <w:rStyle w:val="Hervorhebung"/>
          <w:b w:val="0"/>
          <w:lang w:val="es-ES"/>
        </w:rPr>
        <w:t>Desde</w:t>
      </w:r>
      <w:r w:rsidR="00263758" w:rsidRPr="00EE4E33">
        <w:rPr>
          <w:rStyle w:val="Hervorhebung"/>
          <w:b w:val="0"/>
          <w:lang w:val="es-ES"/>
        </w:rPr>
        <w:t xml:space="preserve"> 1945</w:t>
      </w:r>
      <w:r w:rsidR="00FD1EEA">
        <w:rPr>
          <w:rStyle w:val="Hervorhebung"/>
          <w:b w:val="0"/>
          <w:lang w:val="es-ES"/>
        </w:rPr>
        <w:t>,</w:t>
      </w:r>
      <w:r w:rsidR="00263758" w:rsidRPr="00EE4E33">
        <w:rPr>
          <w:rStyle w:val="Hervorhebung"/>
          <w:b w:val="0"/>
          <w:lang w:val="es-ES"/>
        </w:rPr>
        <w:t xml:space="preserve"> </w:t>
      </w:r>
      <w:r w:rsidRPr="00EE4E33">
        <w:rPr>
          <w:rStyle w:val="Hervorhebung"/>
          <w:b w:val="0"/>
          <w:lang w:val="es-ES"/>
        </w:rPr>
        <w:t xml:space="preserve">la empresa </w:t>
      </w:r>
      <w:r w:rsidR="00263758" w:rsidRPr="00EE4E33">
        <w:rPr>
          <w:rStyle w:val="Hervorhebung"/>
          <w:b w:val="0"/>
          <w:lang w:val="es-ES"/>
        </w:rPr>
        <w:t>Costello Industrie</w:t>
      </w:r>
      <w:r w:rsidR="002F62E7" w:rsidRPr="00EE4E33">
        <w:rPr>
          <w:rStyle w:val="Hervorhebung"/>
          <w:b w:val="0"/>
          <w:lang w:val="es-ES"/>
        </w:rPr>
        <w:t>s</w:t>
      </w:r>
      <w:r w:rsidR="00263758" w:rsidRPr="00EE4E33">
        <w:rPr>
          <w:rStyle w:val="Hervorhebung"/>
          <w:b w:val="0"/>
          <w:lang w:val="es-ES"/>
        </w:rPr>
        <w:t xml:space="preserve"> </w:t>
      </w:r>
      <w:r w:rsidR="00EE4E33" w:rsidRPr="00EE4E33">
        <w:rPr>
          <w:rStyle w:val="Hervorhebung"/>
          <w:b w:val="0"/>
          <w:lang w:val="es-ES"/>
        </w:rPr>
        <w:t xml:space="preserve">realiza el saneamiento de </w:t>
      </w:r>
      <w:r w:rsidR="00EE4E33">
        <w:rPr>
          <w:rStyle w:val="Hervorhebung"/>
          <w:b w:val="0"/>
          <w:lang w:val="es-ES"/>
        </w:rPr>
        <w:t>autopistas</w:t>
      </w:r>
      <w:r w:rsidR="00263758" w:rsidRPr="00EE4E33">
        <w:rPr>
          <w:rStyle w:val="Hervorhebung"/>
          <w:b w:val="0"/>
          <w:lang w:val="es-ES"/>
        </w:rPr>
        <w:t xml:space="preserve">, </w:t>
      </w:r>
      <w:r w:rsidR="00EE4E33">
        <w:rPr>
          <w:rStyle w:val="Hervorhebung"/>
          <w:b w:val="0"/>
          <w:lang w:val="es-ES"/>
        </w:rPr>
        <w:t>carreteras</w:t>
      </w:r>
      <w:r w:rsidR="00263758" w:rsidRPr="00EE4E33">
        <w:rPr>
          <w:rStyle w:val="Hervorhebung"/>
          <w:b w:val="0"/>
          <w:lang w:val="es-ES"/>
        </w:rPr>
        <w:t xml:space="preserve"> </w:t>
      </w:r>
      <w:r w:rsidR="00EE4E33">
        <w:rPr>
          <w:rStyle w:val="Hervorhebung"/>
          <w:b w:val="0"/>
          <w:lang w:val="es-ES"/>
        </w:rPr>
        <w:t>y</w:t>
      </w:r>
      <w:r w:rsidR="00263758" w:rsidRPr="00EE4E33">
        <w:rPr>
          <w:rStyle w:val="Hervorhebung"/>
          <w:b w:val="0"/>
          <w:lang w:val="es-ES"/>
        </w:rPr>
        <w:t xml:space="preserve"> </w:t>
      </w:r>
      <w:r w:rsidR="00EE4E33">
        <w:rPr>
          <w:rStyle w:val="Hervorhebung"/>
          <w:b w:val="0"/>
          <w:lang w:val="es-ES"/>
        </w:rPr>
        <w:t>puentes</w:t>
      </w:r>
      <w:r w:rsidR="00263758" w:rsidRPr="00EE4E33">
        <w:rPr>
          <w:rStyle w:val="Hervorhebung"/>
          <w:b w:val="0"/>
          <w:lang w:val="es-ES"/>
        </w:rPr>
        <w:t xml:space="preserve">. </w:t>
      </w:r>
      <w:r w:rsidR="00EE4E33">
        <w:rPr>
          <w:rStyle w:val="Hervorhebung"/>
          <w:b w:val="0"/>
          <w:lang w:val="es-ES"/>
        </w:rPr>
        <w:t>«</w:t>
      </w:r>
      <w:r w:rsidR="00EE4E33" w:rsidRPr="00EE4E33">
        <w:rPr>
          <w:rStyle w:val="Hervorhebung"/>
          <w:b w:val="0"/>
          <w:lang w:val="es-ES"/>
        </w:rPr>
        <w:t xml:space="preserve">Nuestro enfoque se </w:t>
      </w:r>
      <w:r w:rsidR="00EE4E33" w:rsidRPr="00A05229">
        <w:rPr>
          <w:rStyle w:val="Hervorhebung"/>
          <w:b w:val="0"/>
          <w:lang w:val="es-ES"/>
        </w:rPr>
        <w:t>centra</w:t>
      </w:r>
      <w:r w:rsidR="00EE4E33" w:rsidRPr="00EE4E33">
        <w:rPr>
          <w:rStyle w:val="Hervorhebung"/>
          <w:b w:val="0"/>
          <w:lang w:val="es-ES"/>
        </w:rPr>
        <w:t xml:space="preserve"> en la seguridad, la calidad y la productividad</w:t>
      </w:r>
      <w:r w:rsidR="00EE4E33">
        <w:rPr>
          <w:rStyle w:val="Hervorhebung"/>
          <w:b w:val="0"/>
          <w:lang w:val="es-ES"/>
        </w:rPr>
        <w:t>»</w:t>
      </w:r>
      <w:r w:rsidR="00281E7F">
        <w:rPr>
          <w:rStyle w:val="Hervorhebung"/>
          <w:b w:val="0"/>
          <w:lang w:val="es-ES"/>
        </w:rPr>
        <w:t xml:space="preserve">, </w:t>
      </w:r>
      <w:r w:rsidR="00EE4E33">
        <w:rPr>
          <w:rStyle w:val="Hervorhebung"/>
          <w:b w:val="0"/>
          <w:lang w:val="es-ES"/>
        </w:rPr>
        <w:t>aclara</w:t>
      </w:r>
      <w:r w:rsidR="00281E7F">
        <w:rPr>
          <w:rStyle w:val="Hervorhebung"/>
          <w:b w:val="0"/>
          <w:lang w:val="es-ES"/>
        </w:rPr>
        <w:t xml:space="preserve"> </w:t>
      </w:r>
      <w:r w:rsidR="00E53B36" w:rsidRPr="00EE4E33">
        <w:rPr>
          <w:rStyle w:val="Hervorhebung"/>
          <w:b w:val="0"/>
          <w:lang w:val="es-ES"/>
        </w:rPr>
        <w:t xml:space="preserve">Todd Nedzweckas, </w:t>
      </w:r>
      <w:r w:rsidR="00281E7F">
        <w:rPr>
          <w:rStyle w:val="Hervorhebung"/>
          <w:b w:val="0"/>
          <w:lang w:val="es-ES"/>
        </w:rPr>
        <w:t>gerente de operaciones</w:t>
      </w:r>
      <w:r w:rsidR="00E53B36" w:rsidRPr="00EE4E33">
        <w:rPr>
          <w:rStyle w:val="Hervorhebung"/>
          <w:b w:val="0"/>
          <w:lang w:val="es-ES"/>
        </w:rPr>
        <w:t xml:space="preserve"> </w:t>
      </w:r>
      <w:r w:rsidR="00EE4E33">
        <w:rPr>
          <w:rStyle w:val="Hervorhebung"/>
          <w:b w:val="0"/>
          <w:lang w:val="es-ES"/>
        </w:rPr>
        <w:t>en</w:t>
      </w:r>
      <w:r w:rsidR="00E53B36" w:rsidRPr="00EE4E33">
        <w:rPr>
          <w:rStyle w:val="Hervorhebung"/>
          <w:b w:val="0"/>
          <w:lang w:val="es-ES"/>
        </w:rPr>
        <w:t xml:space="preserve"> Costello. </w:t>
      </w:r>
      <w:r w:rsidR="00EE4E33">
        <w:rPr>
          <w:rStyle w:val="Hervorhebung"/>
          <w:b w:val="0"/>
          <w:lang w:val="es-ES"/>
        </w:rPr>
        <w:t>«</w:t>
      </w:r>
      <w:r w:rsidR="00EE4E33" w:rsidRPr="00EE4E33">
        <w:rPr>
          <w:rStyle w:val="Hervorhebung"/>
          <w:b w:val="0"/>
          <w:lang w:val="es-ES"/>
        </w:rPr>
        <w:t xml:space="preserve">Estamos especializados en el campo de los trabajos de fresado y </w:t>
      </w:r>
      <w:r w:rsidR="00EE4E33">
        <w:rPr>
          <w:rStyle w:val="Hervorhebung"/>
          <w:b w:val="0"/>
          <w:lang w:val="es-ES"/>
        </w:rPr>
        <w:t xml:space="preserve">para completar nuestro paquete de servicios </w:t>
      </w:r>
      <w:r w:rsidR="00EE4E33" w:rsidRPr="00EE4E33">
        <w:rPr>
          <w:rStyle w:val="Hervorhebung"/>
          <w:b w:val="0"/>
          <w:lang w:val="es-ES"/>
        </w:rPr>
        <w:t>ofrecemos</w:t>
      </w:r>
      <w:r w:rsidR="00EE4E33">
        <w:rPr>
          <w:rStyle w:val="Hervorhebung"/>
          <w:b w:val="0"/>
          <w:lang w:val="es-ES"/>
        </w:rPr>
        <w:t>, además,</w:t>
      </w:r>
      <w:r w:rsidR="00EE4E33" w:rsidRPr="00EE4E33">
        <w:rPr>
          <w:rStyle w:val="Hervorhebung"/>
          <w:b w:val="0"/>
          <w:lang w:val="es-ES"/>
        </w:rPr>
        <w:t xml:space="preserve"> </w:t>
      </w:r>
      <w:r w:rsidR="00EE4E33">
        <w:rPr>
          <w:rStyle w:val="Hervorhebung"/>
          <w:b w:val="0"/>
          <w:lang w:val="es-ES"/>
        </w:rPr>
        <w:t xml:space="preserve">obras de </w:t>
      </w:r>
      <w:r w:rsidR="00975977">
        <w:rPr>
          <w:rStyle w:val="Hervorhebung"/>
          <w:b w:val="0"/>
          <w:lang w:val="es-ES"/>
        </w:rPr>
        <w:t>saneamiento</w:t>
      </w:r>
      <w:r w:rsidR="00A05229">
        <w:rPr>
          <w:rStyle w:val="Hervorhebung"/>
          <w:b w:val="0"/>
          <w:lang w:val="es-ES"/>
        </w:rPr>
        <w:t xml:space="preserve"> y </w:t>
      </w:r>
      <w:r w:rsidR="00EE4E33">
        <w:rPr>
          <w:rStyle w:val="Hervorhebung"/>
          <w:b w:val="0"/>
          <w:lang w:val="es-ES"/>
        </w:rPr>
        <w:t>mantenimiento de carreteras, autopistas y puentes».</w:t>
      </w:r>
    </w:p>
    <w:p w:rsidR="00E53B36" w:rsidRPr="00EE4E33" w:rsidRDefault="00E53B36" w:rsidP="00263758">
      <w:pPr>
        <w:pStyle w:val="Text"/>
        <w:spacing w:line="276" w:lineRule="auto"/>
        <w:rPr>
          <w:rStyle w:val="Hervorhebung"/>
          <w:b w:val="0"/>
          <w:lang w:val="es-ES"/>
        </w:rPr>
      </w:pPr>
    </w:p>
    <w:p w:rsidR="0014683F" w:rsidRPr="00F74162" w:rsidRDefault="006F5A1D" w:rsidP="0014683F">
      <w:pPr>
        <w:pStyle w:val="Text"/>
        <w:spacing w:line="276" w:lineRule="auto"/>
        <w:rPr>
          <w:rStyle w:val="Hervorhebung"/>
          <w:lang w:val="es-ES"/>
        </w:rPr>
      </w:pPr>
      <w:r w:rsidRPr="00F74162">
        <w:rPr>
          <w:rStyle w:val="Hervorhebung"/>
          <w:lang w:val="es-ES"/>
        </w:rPr>
        <w:t xml:space="preserve">La calidad es decisiva </w:t>
      </w:r>
    </w:p>
    <w:p w:rsidR="0014683F" w:rsidRPr="00136F99" w:rsidRDefault="006F5A1D" w:rsidP="0014683F">
      <w:pPr>
        <w:pStyle w:val="Text"/>
        <w:spacing w:line="276" w:lineRule="auto"/>
        <w:rPr>
          <w:rStyle w:val="Hervorhebung"/>
          <w:b w:val="0"/>
          <w:lang w:val="es-ES"/>
        </w:rPr>
      </w:pPr>
      <w:r w:rsidRPr="006F5A1D">
        <w:rPr>
          <w:rStyle w:val="Hervorhebung"/>
          <w:b w:val="0"/>
          <w:lang w:val="es-ES"/>
        </w:rPr>
        <w:t xml:space="preserve">En el parque de </w:t>
      </w:r>
      <w:r w:rsidR="006B7CC0" w:rsidRPr="006F5A1D">
        <w:rPr>
          <w:rStyle w:val="Hervorhebung"/>
          <w:b w:val="0"/>
          <w:lang w:val="es-ES"/>
        </w:rPr>
        <w:t>m</w:t>
      </w:r>
      <w:r w:rsidR="00E00FDB">
        <w:rPr>
          <w:rStyle w:val="Hervorhebung"/>
          <w:b w:val="0"/>
          <w:lang w:val="es-ES"/>
        </w:rPr>
        <w:t>a</w:t>
      </w:r>
      <w:r w:rsidR="006B7CC0" w:rsidRPr="006F5A1D">
        <w:rPr>
          <w:rStyle w:val="Hervorhebung"/>
          <w:b w:val="0"/>
          <w:lang w:val="es-ES"/>
        </w:rPr>
        <w:t>quin</w:t>
      </w:r>
      <w:r w:rsidR="00E00FDB">
        <w:rPr>
          <w:rStyle w:val="Hervorhebung"/>
          <w:b w:val="0"/>
          <w:lang w:val="es-ES"/>
        </w:rPr>
        <w:t>aria</w:t>
      </w:r>
      <w:r w:rsidRPr="006F5A1D">
        <w:rPr>
          <w:rStyle w:val="Hervorhebung"/>
          <w:b w:val="0"/>
          <w:lang w:val="es-ES"/>
        </w:rPr>
        <w:t xml:space="preserve"> de </w:t>
      </w:r>
      <w:r w:rsidR="000735A5" w:rsidRPr="006F5A1D">
        <w:rPr>
          <w:rStyle w:val="Hervorhebung"/>
          <w:b w:val="0"/>
          <w:lang w:val="es-ES"/>
        </w:rPr>
        <w:t xml:space="preserve">Costello Industries </w:t>
      </w:r>
      <w:r w:rsidRPr="006F5A1D">
        <w:rPr>
          <w:rStyle w:val="Hervorhebung"/>
          <w:b w:val="0"/>
          <w:lang w:val="es-ES"/>
        </w:rPr>
        <w:t xml:space="preserve">se ven </w:t>
      </w:r>
      <w:r w:rsidR="00136F99">
        <w:rPr>
          <w:rStyle w:val="Hervorhebung"/>
          <w:b w:val="0"/>
          <w:lang w:val="es-ES"/>
        </w:rPr>
        <w:t xml:space="preserve">exclusivamente fresadoras de </w:t>
      </w:r>
      <w:r w:rsidR="000735A5" w:rsidRPr="006F5A1D">
        <w:rPr>
          <w:rStyle w:val="Hervorhebung"/>
          <w:b w:val="0"/>
          <w:lang w:val="es-ES"/>
        </w:rPr>
        <w:t xml:space="preserve">Wirtgen. </w:t>
      </w:r>
      <w:r w:rsidR="00136F99" w:rsidRPr="00136F99">
        <w:rPr>
          <w:rStyle w:val="Hervorhebung"/>
          <w:b w:val="0"/>
          <w:lang w:val="es-ES"/>
        </w:rPr>
        <w:t>Junto a la</w:t>
      </w:r>
      <w:r w:rsidR="006B7CC0">
        <w:rPr>
          <w:rStyle w:val="Hervorhebung"/>
          <w:b w:val="0"/>
          <w:lang w:val="es-ES"/>
        </w:rPr>
        <w:t>s</w:t>
      </w:r>
      <w:r w:rsidR="000F2D2B">
        <w:rPr>
          <w:rStyle w:val="Hervorhebung"/>
          <w:b w:val="0"/>
          <w:lang w:val="es-ES"/>
        </w:rPr>
        <w:t xml:space="preserve"> fresadoras grandes de alto</w:t>
      </w:r>
      <w:r w:rsidR="00136F99" w:rsidRPr="00136F99">
        <w:rPr>
          <w:rStyle w:val="Hervorhebung"/>
          <w:b w:val="0"/>
          <w:lang w:val="es-ES"/>
        </w:rPr>
        <w:t xml:space="preserve"> </w:t>
      </w:r>
      <w:r w:rsidR="000F2D2B">
        <w:rPr>
          <w:rStyle w:val="Hervorhebung"/>
          <w:b w:val="0"/>
          <w:lang w:val="es-ES"/>
        </w:rPr>
        <w:t>rendimiento</w:t>
      </w:r>
      <w:r w:rsidR="00136F99" w:rsidRPr="00136F99">
        <w:rPr>
          <w:rStyle w:val="Hervorhebung"/>
          <w:b w:val="0"/>
          <w:lang w:val="es-ES"/>
        </w:rPr>
        <w:t xml:space="preserve"> </w:t>
      </w:r>
      <w:r w:rsidR="000C31D2" w:rsidRPr="00136F99">
        <w:rPr>
          <w:rStyle w:val="Hervorhebung"/>
          <w:b w:val="0"/>
          <w:lang w:val="es-ES"/>
        </w:rPr>
        <w:t>(</w:t>
      </w:r>
      <w:r w:rsidR="00136F99" w:rsidRPr="00136F99">
        <w:rPr>
          <w:rStyle w:val="Hervorhebung"/>
          <w:b w:val="0"/>
          <w:lang w:val="es-ES"/>
        </w:rPr>
        <w:t>tres</w:t>
      </w:r>
      <w:r w:rsidR="000C31D2" w:rsidRPr="00136F99">
        <w:rPr>
          <w:rStyle w:val="Hervorhebung"/>
          <w:b w:val="0"/>
          <w:lang w:val="es-ES"/>
        </w:rPr>
        <w:t xml:space="preserve"> W 220 </w:t>
      </w:r>
      <w:r w:rsidR="00136F99" w:rsidRPr="00136F99">
        <w:rPr>
          <w:rStyle w:val="Hervorhebung"/>
          <w:b w:val="0"/>
          <w:lang w:val="es-ES"/>
        </w:rPr>
        <w:t>con tambores de fresado de 8 pies</w:t>
      </w:r>
      <w:r w:rsidR="000C31D2" w:rsidRPr="00136F99">
        <w:rPr>
          <w:rStyle w:val="Hervorhebung"/>
          <w:b w:val="0"/>
          <w:lang w:val="es-ES"/>
        </w:rPr>
        <w:t xml:space="preserve">/2,5 m </w:t>
      </w:r>
      <w:r w:rsidR="00136F99" w:rsidRPr="00136F99">
        <w:rPr>
          <w:rStyle w:val="Hervorhebung"/>
          <w:b w:val="0"/>
          <w:lang w:val="es-ES"/>
        </w:rPr>
        <w:t>y cuatro</w:t>
      </w:r>
      <w:r w:rsidR="000735A5" w:rsidRPr="00136F99">
        <w:rPr>
          <w:rStyle w:val="Hervorhebung"/>
          <w:b w:val="0"/>
          <w:lang w:val="es-ES"/>
        </w:rPr>
        <w:t xml:space="preserve"> W</w:t>
      </w:r>
      <w:r w:rsidR="002B0E91" w:rsidRPr="00136F99">
        <w:rPr>
          <w:rStyle w:val="Hervorhebung"/>
          <w:b w:val="0"/>
          <w:lang w:val="es-ES"/>
        </w:rPr>
        <w:t> </w:t>
      </w:r>
      <w:r w:rsidR="000735A5" w:rsidRPr="00136F99">
        <w:rPr>
          <w:rStyle w:val="Hervorhebung"/>
          <w:b w:val="0"/>
          <w:lang w:val="es-ES"/>
        </w:rPr>
        <w:t xml:space="preserve">210 </w:t>
      </w:r>
      <w:r w:rsidR="00136F99">
        <w:rPr>
          <w:rStyle w:val="Hervorhebung"/>
          <w:b w:val="0"/>
          <w:lang w:val="es-ES"/>
        </w:rPr>
        <w:t>con tambores de fresado de</w:t>
      </w:r>
      <w:r w:rsidR="000735A5" w:rsidRPr="00136F99">
        <w:rPr>
          <w:rStyle w:val="Hervorhebung"/>
          <w:b w:val="0"/>
          <w:lang w:val="es-ES"/>
        </w:rPr>
        <w:t xml:space="preserve"> </w:t>
      </w:r>
      <w:r w:rsidR="000735A5" w:rsidRPr="008117DF">
        <w:rPr>
          <w:rStyle w:val="Hervorhebung"/>
          <w:b w:val="0"/>
          <w:lang w:val="es-ES"/>
        </w:rPr>
        <w:t>7</w:t>
      </w:r>
      <w:r w:rsidR="006E646C" w:rsidRPr="008117DF">
        <w:rPr>
          <w:rStyle w:val="Hervorhebung"/>
          <w:b w:val="0"/>
          <w:lang w:val="es-ES"/>
        </w:rPr>
        <w:t>’ 3”</w:t>
      </w:r>
      <w:r w:rsidR="000C31D2" w:rsidRPr="008117DF">
        <w:rPr>
          <w:rStyle w:val="Hervorhebung"/>
          <w:b w:val="0"/>
          <w:lang w:val="es-ES"/>
        </w:rPr>
        <w:t>/</w:t>
      </w:r>
      <w:r w:rsidR="000C31D2" w:rsidRPr="00136F99">
        <w:rPr>
          <w:rStyle w:val="Hervorhebung"/>
          <w:b w:val="0"/>
          <w:lang w:val="es-ES"/>
        </w:rPr>
        <w:t>2,2 m</w:t>
      </w:r>
      <w:r w:rsidR="0003478C">
        <w:rPr>
          <w:rStyle w:val="Hervorhebung"/>
          <w:b w:val="0"/>
          <w:lang w:val="es-ES"/>
        </w:rPr>
        <w:t>), el especialista en fresado posee diversas fresadoras pequeñas de generaciones distintas de máquinas</w:t>
      </w:r>
      <w:r w:rsidR="00AB2783" w:rsidRPr="00AB2783">
        <w:rPr>
          <w:rStyle w:val="Hervorhebung"/>
          <w:b w:val="0"/>
          <w:lang w:val="es-ES"/>
        </w:rPr>
        <w:t>:</w:t>
      </w:r>
      <w:r w:rsidR="0003478C" w:rsidRPr="00AB2783">
        <w:rPr>
          <w:rStyle w:val="Hervorhebung"/>
          <w:b w:val="0"/>
          <w:lang w:val="es-ES"/>
        </w:rPr>
        <w:t xml:space="preserve"> dos </w:t>
      </w:r>
      <w:r w:rsidR="000735A5" w:rsidRPr="00AB2783">
        <w:rPr>
          <w:rStyle w:val="Hervorhebung"/>
          <w:b w:val="0"/>
          <w:lang w:val="es-ES"/>
        </w:rPr>
        <w:t>W 500</w:t>
      </w:r>
      <w:r w:rsidR="00643E54" w:rsidRPr="00136F99">
        <w:rPr>
          <w:rStyle w:val="Hervorhebung"/>
          <w:b w:val="0"/>
          <w:lang w:val="es-ES"/>
        </w:rPr>
        <w:t xml:space="preserve">, </w:t>
      </w:r>
      <w:r w:rsidR="0003478C">
        <w:rPr>
          <w:rStyle w:val="Hervorhebung"/>
          <w:b w:val="0"/>
          <w:lang w:val="es-ES"/>
        </w:rPr>
        <w:t>cuatro</w:t>
      </w:r>
      <w:r w:rsidR="000735A5" w:rsidRPr="00136F99">
        <w:rPr>
          <w:rStyle w:val="Hervorhebung"/>
          <w:b w:val="0"/>
          <w:lang w:val="es-ES"/>
        </w:rPr>
        <w:t xml:space="preserve"> W</w:t>
      </w:r>
      <w:r w:rsidR="002F62E7" w:rsidRPr="00136F99">
        <w:rPr>
          <w:rStyle w:val="Hervorhebung"/>
          <w:b w:val="0"/>
          <w:lang w:val="es-ES"/>
        </w:rPr>
        <w:t xml:space="preserve"> </w:t>
      </w:r>
      <w:r w:rsidR="000735A5" w:rsidRPr="00136F99">
        <w:rPr>
          <w:rStyle w:val="Hervorhebung"/>
          <w:b w:val="0"/>
          <w:lang w:val="es-ES"/>
        </w:rPr>
        <w:t xml:space="preserve">50 </w:t>
      </w:r>
      <w:r w:rsidR="0003478C">
        <w:rPr>
          <w:rStyle w:val="Hervorhebung"/>
          <w:b w:val="0"/>
          <w:lang w:val="es-ES"/>
        </w:rPr>
        <w:t>y una</w:t>
      </w:r>
      <w:r w:rsidR="000735A5" w:rsidRPr="00136F99">
        <w:rPr>
          <w:rStyle w:val="Hervorhebung"/>
          <w:b w:val="0"/>
          <w:lang w:val="es-ES"/>
        </w:rPr>
        <w:t xml:space="preserve"> W 50 DC.</w:t>
      </w:r>
    </w:p>
    <w:p w:rsidR="000735A5" w:rsidRPr="00136F99" w:rsidRDefault="000735A5" w:rsidP="0014683F">
      <w:pPr>
        <w:pStyle w:val="Text"/>
        <w:spacing w:line="276" w:lineRule="auto"/>
        <w:rPr>
          <w:rStyle w:val="Hervorhebung"/>
          <w:b w:val="0"/>
          <w:lang w:val="es-ES"/>
        </w:rPr>
      </w:pPr>
    </w:p>
    <w:p w:rsidR="000735A5" w:rsidRPr="006D6187" w:rsidRDefault="000735A5" w:rsidP="0014683F">
      <w:pPr>
        <w:pStyle w:val="Text"/>
        <w:spacing w:line="276" w:lineRule="auto"/>
        <w:rPr>
          <w:lang w:val="es-ES"/>
        </w:rPr>
      </w:pPr>
      <w:r w:rsidRPr="00001276">
        <w:rPr>
          <w:rStyle w:val="Hervorhebung"/>
          <w:b w:val="0"/>
          <w:lang w:val="es-ES"/>
        </w:rPr>
        <w:t xml:space="preserve">Jim Cook, </w:t>
      </w:r>
      <w:r w:rsidR="00001276" w:rsidRPr="00001276">
        <w:rPr>
          <w:rStyle w:val="Hervorhebung"/>
          <w:b w:val="0"/>
          <w:lang w:val="es-ES"/>
        </w:rPr>
        <w:t xml:space="preserve">director del parque de maquinaria de </w:t>
      </w:r>
      <w:r w:rsidRPr="00001276">
        <w:rPr>
          <w:rStyle w:val="Hervorhebung"/>
          <w:b w:val="0"/>
          <w:lang w:val="es-ES"/>
        </w:rPr>
        <w:t xml:space="preserve">Costello, </w:t>
      </w:r>
      <w:r w:rsidR="00001276" w:rsidRPr="00001276">
        <w:rPr>
          <w:rStyle w:val="Hervorhebung"/>
          <w:b w:val="0"/>
          <w:lang w:val="es-ES"/>
        </w:rPr>
        <w:t>está muy seguro de sus fresadoras en fr</w:t>
      </w:r>
      <w:r w:rsidR="00001276">
        <w:rPr>
          <w:rStyle w:val="Hervorhebung"/>
          <w:b w:val="0"/>
          <w:lang w:val="es-ES"/>
        </w:rPr>
        <w:t>ío. «</w:t>
      </w:r>
      <w:r w:rsidR="00001276" w:rsidRPr="00001276">
        <w:rPr>
          <w:rStyle w:val="Hervorhebung"/>
          <w:b w:val="0"/>
          <w:lang w:val="es-ES"/>
        </w:rPr>
        <w:t>El</w:t>
      </w:r>
      <w:r w:rsidRPr="00001276">
        <w:rPr>
          <w:rStyle w:val="Hervorhebung"/>
          <w:b w:val="0"/>
          <w:lang w:val="es-ES"/>
        </w:rPr>
        <w:t xml:space="preserve"> </w:t>
      </w:r>
      <w:r w:rsidRPr="00135609">
        <w:rPr>
          <w:rStyle w:val="Hervorhebung"/>
          <w:b w:val="0"/>
          <w:lang w:val="es-ES"/>
        </w:rPr>
        <w:t xml:space="preserve">Wirtgen </w:t>
      </w:r>
      <w:r w:rsidR="00135609">
        <w:rPr>
          <w:rStyle w:val="Hervorhebung"/>
          <w:b w:val="0"/>
          <w:lang w:val="es-ES"/>
        </w:rPr>
        <w:t xml:space="preserve">Group </w:t>
      </w:r>
      <w:r w:rsidR="00001276" w:rsidRPr="00001276">
        <w:rPr>
          <w:rStyle w:val="Hervorhebung"/>
          <w:b w:val="0"/>
          <w:lang w:val="es-ES"/>
        </w:rPr>
        <w:t>fabrica productos geniales</w:t>
      </w:r>
      <w:r w:rsidRPr="00001276">
        <w:rPr>
          <w:rStyle w:val="Hervorhebung"/>
          <w:b w:val="0"/>
          <w:lang w:val="es-ES"/>
        </w:rPr>
        <w:t xml:space="preserve">. </w:t>
      </w:r>
      <w:r w:rsidR="00001276" w:rsidRPr="00001276">
        <w:rPr>
          <w:rStyle w:val="Hervorhebung"/>
          <w:b w:val="0"/>
          <w:lang w:val="es-ES"/>
        </w:rPr>
        <w:t xml:space="preserve">Uno puede estar seguro de que todas y cada una de las piezas se sometieron a una prueba, antes de </w:t>
      </w:r>
      <w:r w:rsidR="004B24CB">
        <w:rPr>
          <w:rStyle w:val="Hervorhebung"/>
          <w:b w:val="0"/>
          <w:lang w:val="es-ES"/>
        </w:rPr>
        <w:t>suministrar</w:t>
      </w:r>
      <w:r w:rsidR="00001276" w:rsidRPr="00001276">
        <w:rPr>
          <w:rStyle w:val="Hervorhebung"/>
          <w:b w:val="0"/>
          <w:lang w:val="es-ES"/>
        </w:rPr>
        <w:t xml:space="preserve"> la </w:t>
      </w:r>
      <w:r w:rsidR="004B24CB" w:rsidRPr="00001276">
        <w:rPr>
          <w:rStyle w:val="Hervorhebung"/>
          <w:b w:val="0"/>
          <w:lang w:val="es-ES"/>
        </w:rPr>
        <w:t>m</w:t>
      </w:r>
      <w:r w:rsidR="004B24CB">
        <w:rPr>
          <w:rStyle w:val="Hervorhebung"/>
          <w:b w:val="0"/>
          <w:lang w:val="es-ES"/>
        </w:rPr>
        <w:t>áquina.</w:t>
      </w:r>
      <w:r w:rsidR="00001276">
        <w:rPr>
          <w:rStyle w:val="Hervorhebung"/>
          <w:b w:val="0"/>
          <w:lang w:val="es-ES"/>
        </w:rPr>
        <w:t xml:space="preserve"> </w:t>
      </w:r>
      <w:r w:rsidR="004B24CB" w:rsidRPr="004B24CB">
        <w:rPr>
          <w:lang w:val="es-ES"/>
        </w:rPr>
        <w:t xml:space="preserve">Cuando las fresadoras llegan a nuestras instalaciones, todos los pernos están </w:t>
      </w:r>
      <w:r w:rsidR="00FD1EEA">
        <w:rPr>
          <w:lang w:val="es-ES"/>
        </w:rPr>
        <w:t xml:space="preserve">apretados </w:t>
      </w:r>
      <w:r w:rsidR="004B24CB" w:rsidRPr="004B24CB">
        <w:rPr>
          <w:lang w:val="es-ES"/>
        </w:rPr>
        <w:t xml:space="preserve">y marcados </w:t>
      </w:r>
      <w:r w:rsidR="00DF3672">
        <w:rPr>
          <w:lang w:val="es-ES"/>
        </w:rPr>
        <w:t>como tal</w:t>
      </w:r>
      <w:r w:rsidR="004B24CB" w:rsidRPr="004B24CB">
        <w:rPr>
          <w:lang w:val="es-ES"/>
        </w:rPr>
        <w:t xml:space="preserve">. </w:t>
      </w:r>
      <w:r w:rsidR="0083712D">
        <w:rPr>
          <w:lang w:val="es-ES"/>
        </w:rPr>
        <w:t>Todas las piezas están lacadas a</w:t>
      </w:r>
      <w:r w:rsidR="0083712D" w:rsidRPr="0083712D">
        <w:rPr>
          <w:lang w:val="es-ES"/>
        </w:rPr>
        <w:t>ntes del montaje</w:t>
      </w:r>
      <w:r w:rsidR="0083712D">
        <w:rPr>
          <w:lang w:val="es-ES"/>
        </w:rPr>
        <w:t>.</w:t>
      </w:r>
      <w:r w:rsidR="0083712D" w:rsidRPr="0083712D">
        <w:rPr>
          <w:lang w:val="es-ES"/>
        </w:rPr>
        <w:t xml:space="preserve"> </w:t>
      </w:r>
      <w:r w:rsidR="0083712D" w:rsidRPr="00F74162">
        <w:rPr>
          <w:lang w:val="es-ES"/>
        </w:rPr>
        <w:t>Todo está diseñado y fabricado de manera muy profesional».</w:t>
      </w:r>
      <w:r w:rsidR="00A35B28" w:rsidRPr="00F74162">
        <w:rPr>
          <w:lang w:val="es-ES"/>
        </w:rPr>
        <w:t xml:space="preserve"> </w:t>
      </w:r>
      <w:r w:rsidR="0083712D" w:rsidRPr="0083712D">
        <w:rPr>
          <w:lang w:val="es-ES"/>
        </w:rPr>
        <w:t>El equipamiento interior también ofrece muchas ventajas para él</w:t>
      </w:r>
      <w:r w:rsidRPr="0083712D">
        <w:rPr>
          <w:lang w:val="es-ES"/>
        </w:rPr>
        <w:t xml:space="preserve">, </w:t>
      </w:r>
      <w:r w:rsidR="0083712D" w:rsidRPr="0083712D">
        <w:rPr>
          <w:lang w:val="es-ES"/>
        </w:rPr>
        <w:t xml:space="preserve">ya que </w:t>
      </w:r>
      <w:r w:rsidR="00E431C5">
        <w:rPr>
          <w:rStyle w:val="Hervorhebung"/>
          <w:b w:val="0"/>
          <w:lang w:val="es-ES"/>
        </w:rPr>
        <w:t>«</w:t>
      </w:r>
      <w:r w:rsidR="0083712D">
        <w:rPr>
          <w:lang w:val="es-ES"/>
        </w:rPr>
        <w:t xml:space="preserve">los sistemas eléctricos e hidráulicos están </w:t>
      </w:r>
      <w:r w:rsidR="006D3AB6">
        <w:rPr>
          <w:lang w:val="es-ES"/>
        </w:rPr>
        <w:t xml:space="preserve">muy bien </w:t>
      </w:r>
      <w:r w:rsidR="0083712D">
        <w:rPr>
          <w:lang w:val="es-ES"/>
        </w:rPr>
        <w:t>marcados</w:t>
      </w:r>
      <w:r w:rsidRPr="0083712D">
        <w:rPr>
          <w:lang w:val="es-ES"/>
        </w:rPr>
        <w:t xml:space="preserve">. </w:t>
      </w:r>
      <w:r w:rsidR="00E431C5" w:rsidRPr="00E431C5">
        <w:rPr>
          <w:lang w:val="es-ES"/>
        </w:rPr>
        <w:t>Esto es de gran ayuda</w:t>
      </w:r>
      <w:r w:rsidRPr="00E431C5">
        <w:rPr>
          <w:lang w:val="es-ES"/>
        </w:rPr>
        <w:t xml:space="preserve">, </w:t>
      </w:r>
      <w:r w:rsidR="00E431C5" w:rsidRPr="00E431C5">
        <w:rPr>
          <w:lang w:val="es-ES"/>
        </w:rPr>
        <w:t xml:space="preserve">cuando uno tiene </w:t>
      </w:r>
      <w:r w:rsidR="00E431C5">
        <w:rPr>
          <w:lang w:val="es-ES"/>
        </w:rPr>
        <w:t xml:space="preserve">que llegar al </w:t>
      </w:r>
      <w:r w:rsidR="00E431C5" w:rsidRPr="00F56A6F">
        <w:rPr>
          <w:lang w:val="es-ES"/>
        </w:rPr>
        <w:t>fondo</w:t>
      </w:r>
      <w:r w:rsidR="00E431C5">
        <w:rPr>
          <w:lang w:val="es-ES"/>
        </w:rPr>
        <w:t xml:space="preserve"> de un problema</w:t>
      </w:r>
      <w:r w:rsidRPr="00E431C5">
        <w:rPr>
          <w:lang w:val="es-ES"/>
        </w:rPr>
        <w:t xml:space="preserve">. </w:t>
      </w:r>
      <w:r w:rsidR="00E711AB" w:rsidRPr="00E711AB">
        <w:rPr>
          <w:lang w:val="es-ES"/>
        </w:rPr>
        <w:t xml:space="preserve">Así podemos </w:t>
      </w:r>
      <w:r w:rsidR="00E711AB">
        <w:rPr>
          <w:lang w:val="es-ES"/>
        </w:rPr>
        <w:t>examinar</w:t>
      </w:r>
      <w:r w:rsidR="00E711AB" w:rsidRPr="00E711AB">
        <w:rPr>
          <w:lang w:val="es-ES"/>
        </w:rPr>
        <w:t xml:space="preserve"> </w:t>
      </w:r>
      <w:r w:rsidR="00F56A6F" w:rsidRPr="00E711AB">
        <w:rPr>
          <w:lang w:val="es-ES"/>
        </w:rPr>
        <w:t>directamente</w:t>
      </w:r>
      <w:r w:rsidR="00F56A6F">
        <w:rPr>
          <w:lang w:val="es-ES"/>
        </w:rPr>
        <w:t xml:space="preserve"> </w:t>
      </w:r>
      <w:r w:rsidR="00E711AB" w:rsidRPr="00E711AB">
        <w:rPr>
          <w:lang w:val="es-ES"/>
        </w:rPr>
        <w:t>cada cable</w:t>
      </w:r>
      <w:r w:rsidR="00E711AB">
        <w:rPr>
          <w:lang w:val="es-ES"/>
        </w:rPr>
        <w:t xml:space="preserve"> marcado</w:t>
      </w:r>
      <w:r w:rsidR="00E31D43">
        <w:rPr>
          <w:lang w:val="es-ES"/>
        </w:rPr>
        <w:t xml:space="preserve"> de forma individual</w:t>
      </w:r>
      <w:r w:rsidR="00E711AB">
        <w:rPr>
          <w:lang w:val="es-ES"/>
        </w:rPr>
        <w:t>,</w:t>
      </w:r>
      <w:r w:rsidR="00E711AB" w:rsidRPr="00E711AB">
        <w:rPr>
          <w:lang w:val="es-ES"/>
        </w:rPr>
        <w:t xml:space="preserve"> </w:t>
      </w:r>
      <w:r w:rsidR="00E711AB">
        <w:rPr>
          <w:lang w:val="es-ES"/>
        </w:rPr>
        <w:t>por medio del sistema de cable</w:t>
      </w:r>
      <w:r w:rsidR="007B7024">
        <w:rPr>
          <w:lang w:val="es-ES"/>
        </w:rPr>
        <w:t>ado</w:t>
      </w:r>
      <w:r w:rsidR="00E711AB" w:rsidRPr="00E711AB">
        <w:rPr>
          <w:lang w:val="es-ES"/>
        </w:rPr>
        <w:t xml:space="preserve">. </w:t>
      </w:r>
      <w:r w:rsidR="006D6187" w:rsidRPr="006D6187">
        <w:rPr>
          <w:lang w:val="es-ES"/>
        </w:rPr>
        <w:t>En otras m</w:t>
      </w:r>
      <w:r w:rsidR="00F56A6F">
        <w:rPr>
          <w:lang w:val="es-ES"/>
        </w:rPr>
        <w:t xml:space="preserve">áquinas, los tubos flexibles </w:t>
      </w:r>
      <w:r w:rsidR="00911D33">
        <w:rPr>
          <w:lang w:val="es-ES"/>
        </w:rPr>
        <w:t>y los cables están lacados, es</w:t>
      </w:r>
      <w:r w:rsidR="006D6187" w:rsidRPr="006D6187">
        <w:rPr>
          <w:lang w:val="es-ES"/>
        </w:rPr>
        <w:t>o dificulta el diagn</w:t>
      </w:r>
      <w:r w:rsidR="006D6187">
        <w:rPr>
          <w:lang w:val="es-ES"/>
        </w:rPr>
        <w:t>óstico del fallo».</w:t>
      </w:r>
    </w:p>
    <w:p w:rsidR="000735A5" w:rsidRPr="006D6187" w:rsidRDefault="000735A5" w:rsidP="0014683F">
      <w:pPr>
        <w:pStyle w:val="Text"/>
        <w:spacing w:line="276" w:lineRule="auto"/>
        <w:rPr>
          <w:lang w:val="es-ES"/>
        </w:rPr>
      </w:pPr>
    </w:p>
    <w:p w:rsidR="000735A5" w:rsidRPr="002C1E3F" w:rsidRDefault="000735A5" w:rsidP="0014683F">
      <w:pPr>
        <w:pStyle w:val="Text"/>
        <w:spacing w:line="276" w:lineRule="auto"/>
        <w:rPr>
          <w:rStyle w:val="Hervorhebung"/>
          <w:b w:val="0"/>
          <w:lang w:val="es-ES"/>
        </w:rPr>
      </w:pPr>
      <w:r w:rsidRPr="004C19C9">
        <w:rPr>
          <w:rStyle w:val="Hervorhebung"/>
          <w:b w:val="0"/>
          <w:lang w:val="es-ES"/>
        </w:rPr>
        <w:t xml:space="preserve">Todd Nedzweckas, </w:t>
      </w:r>
      <w:r w:rsidR="004C19C9" w:rsidRPr="004C19C9">
        <w:rPr>
          <w:rStyle w:val="Hervorhebung"/>
          <w:b w:val="0"/>
          <w:lang w:val="es-ES"/>
        </w:rPr>
        <w:t>quién ya ha trabajado con fresadoras de distintos fabricantes</w:t>
      </w:r>
      <w:r w:rsidRPr="004C19C9">
        <w:rPr>
          <w:rStyle w:val="Hervorhebung"/>
          <w:b w:val="0"/>
          <w:lang w:val="es-ES"/>
        </w:rPr>
        <w:t xml:space="preserve">, </w:t>
      </w:r>
      <w:r w:rsidR="00CD4D49">
        <w:rPr>
          <w:rStyle w:val="Hervorhebung"/>
          <w:b w:val="0"/>
          <w:lang w:val="es-ES"/>
        </w:rPr>
        <w:t>añade</w:t>
      </w:r>
      <w:r w:rsidRPr="004C19C9">
        <w:rPr>
          <w:rStyle w:val="Hervorhebung"/>
          <w:b w:val="0"/>
          <w:lang w:val="es-ES"/>
        </w:rPr>
        <w:t xml:space="preserve">: </w:t>
      </w:r>
      <w:r w:rsidR="00CD4D49">
        <w:rPr>
          <w:rStyle w:val="Hervorhebung"/>
          <w:b w:val="0"/>
          <w:lang w:val="es-ES"/>
        </w:rPr>
        <w:t>«</w:t>
      </w:r>
      <w:r w:rsidR="00EF0BF0">
        <w:rPr>
          <w:rStyle w:val="Hervorhebung"/>
          <w:b w:val="0"/>
          <w:lang w:val="es-ES"/>
        </w:rPr>
        <w:t xml:space="preserve">Yo ya terminé el </w:t>
      </w:r>
      <w:r w:rsidR="00E51393">
        <w:rPr>
          <w:rStyle w:val="Hervorhebung"/>
          <w:b w:val="0"/>
          <w:lang w:val="es-ES"/>
        </w:rPr>
        <w:t>curso de formación</w:t>
      </w:r>
      <w:r w:rsidR="00EF0BF0">
        <w:rPr>
          <w:rStyle w:val="Hervorhebung"/>
          <w:b w:val="0"/>
          <w:lang w:val="es-ES"/>
        </w:rPr>
        <w:t xml:space="preserve"> de Wirtgen y me parece que las máquinas son extremadamente </w:t>
      </w:r>
      <w:r w:rsidR="00EF0BF0" w:rsidRPr="00CD4D49">
        <w:rPr>
          <w:rStyle w:val="Hervorhebung"/>
          <w:b w:val="0"/>
          <w:lang w:val="es-ES"/>
        </w:rPr>
        <w:t xml:space="preserve">fáciles </w:t>
      </w:r>
      <w:r w:rsidR="00E31D43">
        <w:rPr>
          <w:rStyle w:val="Hervorhebung"/>
          <w:b w:val="0"/>
          <w:lang w:val="es-ES"/>
        </w:rPr>
        <w:t>en su manejo</w:t>
      </w:r>
      <w:r w:rsidRPr="004C19C9">
        <w:rPr>
          <w:rStyle w:val="Hervorhebung"/>
          <w:b w:val="0"/>
          <w:lang w:val="es-ES"/>
        </w:rPr>
        <w:t xml:space="preserve">. </w:t>
      </w:r>
      <w:r w:rsidR="002C1E3F" w:rsidRPr="002C1E3F">
        <w:rPr>
          <w:rStyle w:val="Hervorhebung"/>
          <w:b w:val="0"/>
          <w:lang w:val="es-ES"/>
        </w:rPr>
        <w:t xml:space="preserve">Además, disponemos todo el tiempo de un gran servicio de apoyo por parte de los </w:t>
      </w:r>
      <w:r w:rsidR="002C1E3F">
        <w:rPr>
          <w:rStyle w:val="Hervorhebung"/>
          <w:b w:val="0"/>
          <w:lang w:val="es-ES"/>
        </w:rPr>
        <w:t>especialistas</w:t>
      </w:r>
      <w:r w:rsidR="002C1E3F" w:rsidRPr="002C1E3F">
        <w:rPr>
          <w:rStyle w:val="Hervorhebung"/>
          <w:b w:val="0"/>
          <w:lang w:val="es-ES"/>
        </w:rPr>
        <w:t xml:space="preserve"> e</w:t>
      </w:r>
      <w:r w:rsidR="002B1E4B">
        <w:rPr>
          <w:rStyle w:val="Hervorhebung"/>
          <w:b w:val="0"/>
          <w:lang w:val="es-ES"/>
        </w:rPr>
        <w:t>n aplicaciones y los</w:t>
      </w:r>
      <w:r w:rsidR="002C1E3F" w:rsidRPr="002C1E3F">
        <w:rPr>
          <w:rStyle w:val="Hervorhebung"/>
          <w:b w:val="0"/>
          <w:lang w:val="es-ES"/>
        </w:rPr>
        <w:t xml:space="preserve"> t</w:t>
      </w:r>
      <w:r w:rsidR="002C1E3F">
        <w:rPr>
          <w:rStyle w:val="Hervorhebung"/>
          <w:b w:val="0"/>
          <w:lang w:val="es-ES"/>
        </w:rPr>
        <w:t xml:space="preserve">écnicos de servicio de </w:t>
      </w:r>
      <w:r w:rsidRPr="002C1E3F">
        <w:rPr>
          <w:rStyle w:val="Hervorhebung"/>
          <w:b w:val="0"/>
          <w:lang w:val="es-ES"/>
        </w:rPr>
        <w:t xml:space="preserve">Wirtgen America. </w:t>
      </w:r>
      <w:r w:rsidR="002C1E3F" w:rsidRPr="002C1E3F">
        <w:rPr>
          <w:rStyle w:val="Hervorhebung"/>
          <w:b w:val="0"/>
          <w:lang w:val="es-ES"/>
        </w:rPr>
        <w:t>Siempre que tenemos un problema</w:t>
      </w:r>
      <w:r w:rsidRPr="002C1E3F">
        <w:rPr>
          <w:rStyle w:val="Hervorhebung"/>
          <w:b w:val="0"/>
          <w:lang w:val="es-ES"/>
        </w:rPr>
        <w:t xml:space="preserve">, </w:t>
      </w:r>
      <w:r w:rsidR="002C1E3F" w:rsidRPr="002C1E3F">
        <w:rPr>
          <w:rStyle w:val="Hervorhebung"/>
          <w:b w:val="0"/>
          <w:lang w:val="es-ES"/>
        </w:rPr>
        <w:t>los llamamos y vienen inmediatamente para ayu</w:t>
      </w:r>
      <w:r w:rsidR="002C1E3F">
        <w:rPr>
          <w:rStyle w:val="Hervorhebung"/>
          <w:b w:val="0"/>
          <w:lang w:val="es-ES"/>
        </w:rPr>
        <w:t>darnos a diagnosticar el fallo».</w:t>
      </w:r>
    </w:p>
    <w:p w:rsidR="0014683F" w:rsidRPr="002C1E3F" w:rsidRDefault="0014683F" w:rsidP="002C166A">
      <w:pPr>
        <w:rPr>
          <w:rStyle w:val="Hervorhebung"/>
          <w:rFonts w:eastAsiaTheme="majorEastAsia" w:cstheme="majorBidi"/>
          <w:b w:val="0"/>
          <w:sz w:val="22"/>
          <w:szCs w:val="22"/>
          <w:lang w:val="es-ES"/>
        </w:rPr>
      </w:pPr>
    </w:p>
    <w:p w:rsidR="00263758" w:rsidRPr="00E0003D" w:rsidRDefault="00E0003D" w:rsidP="00263758">
      <w:pPr>
        <w:pStyle w:val="Text"/>
        <w:spacing w:line="276" w:lineRule="auto"/>
        <w:rPr>
          <w:rStyle w:val="Hervorhebung"/>
          <w:lang w:val="es-ES"/>
        </w:rPr>
      </w:pPr>
      <w:r w:rsidRPr="00E0003D">
        <w:rPr>
          <w:rStyle w:val="Hervorhebung"/>
          <w:lang w:val="es-ES"/>
        </w:rPr>
        <w:lastRenderedPageBreak/>
        <w:t xml:space="preserve">Los mejores resultados con un mantenimiento regular </w:t>
      </w:r>
      <w:r>
        <w:rPr>
          <w:rStyle w:val="Hervorhebung"/>
          <w:lang w:val="es-ES"/>
        </w:rPr>
        <w:t xml:space="preserve">y </w:t>
      </w:r>
      <w:r w:rsidR="00E51393">
        <w:rPr>
          <w:rStyle w:val="Hervorhebung"/>
          <w:lang w:val="es-ES"/>
        </w:rPr>
        <w:t>cursos de formación</w:t>
      </w:r>
      <w:r w:rsidRPr="00941C09">
        <w:rPr>
          <w:rStyle w:val="Hervorhebung"/>
          <w:lang w:val="es-ES"/>
        </w:rPr>
        <w:t xml:space="preserve"> </w:t>
      </w:r>
      <w:r w:rsidR="00F2623A" w:rsidRPr="00941C09">
        <w:rPr>
          <w:rStyle w:val="Hervorhebung"/>
          <w:lang w:val="es-ES"/>
        </w:rPr>
        <w:t>sobre</w:t>
      </w:r>
      <w:r w:rsidRPr="00941C09">
        <w:rPr>
          <w:rStyle w:val="Hervorhebung"/>
          <w:lang w:val="es-ES"/>
        </w:rPr>
        <w:t xml:space="preserve"> las máquinas</w:t>
      </w:r>
      <w:r w:rsidR="00487E70" w:rsidRPr="00E0003D">
        <w:rPr>
          <w:rStyle w:val="Hervorhebung"/>
          <w:lang w:val="es-ES"/>
        </w:rPr>
        <w:t xml:space="preserve"> </w:t>
      </w:r>
    </w:p>
    <w:p w:rsidR="00487E70" w:rsidRPr="00F74162" w:rsidRDefault="00D61B16" w:rsidP="00487E70">
      <w:pPr>
        <w:pStyle w:val="Text"/>
        <w:spacing w:after="240" w:line="300" w:lineRule="exact"/>
        <w:rPr>
          <w:lang w:val="es-ES"/>
        </w:rPr>
      </w:pPr>
      <w:r w:rsidRPr="00A30DB7">
        <w:rPr>
          <w:rStyle w:val="Hervorhebung"/>
          <w:b w:val="0"/>
          <w:lang w:val="es-ES"/>
        </w:rPr>
        <w:t xml:space="preserve">Las dos fresadoras </w:t>
      </w:r>
      <w:r w:rsidR="001B4A9A" w:rsidRPr="00A30DB7">
        <w:rPr>
          <w:rStyle w:val="Hervorhebung"/>
          <w:b w:val="0"/>
          <w:lang w:val="es-ES"/>
        </w:rPr>
        <w:t>pequeñas</w:t>
      </w:r>
      <w:r w:rsidRPr="00A30DB7">
        <w:rPr>
          <w:rStyle w:val="Hervorhebung"/>
          <w:b w:val="0"/>
          <w:lang w:val="es-ES"/>
        </w:rPr>
        <w:t xml:space="preserve"> </w:t>
      </w:r>
      <w:r w:rsidR="00487E70" w:rsidRPr="00A30DB7">
        <w:rPr>
          <w:rStyle w:val="Hervorhebung"/>
          <w:b w:val="0"/>
          <w:lang w:val="es-ES"/>
        </w:rPr>
        <w:t xml:space="preserve">W 500 </w:t>
      </w:r>
      <w:r w:rsidR="00A30DB7" w:rsidRPr="00A30DB7">
        <w:rPr>
          <w:rStyle w:val="Hervorhebung"/>
          <w:b w:val="0"/>
          <w:lang w:val="es-ES"/>
        </w:rPr>
        <w:t xml:space="preserve">han </w:t>
      </w:r>
      <w:r w:rsidR="001B4A9A">
        <w:rPr>
          <w:rStyle w:val="Hervorhebung"/>
          <w:b w:val="0"/>
          <w:lang w:val="es-ES"/>
        </w:rPr>
        <w:t>trabajado</w:t>
      </w:r>
      <w:r w:rsidR="00A30DB7" w:rsidRPr="00A30DB7">
        <w:rPr>
          <w:rStyle w:val="Hervorhebung"/>
          <w:b w:val="0"/>
          <w:lang w:val="es-ES"/>
        </w:rPr>
        <w:t xml:space="preserve"> ya más de </w:t>
      </w:r>
      <w:r w:rsidR="00A30DB7">
        <w:rPr>
          <w:rStyle w:val="Hervorhebung"/>
          <w:b w:val="0"/>
          <w:lang w:val="es-ES"/>
        </w:rPr>
        <w:t>5</w:t>
      </w:r>
      <w:r w:rsidR="00487E70" w:rsidRPr="00A30DB7">
        <w:rPr>
          <w:rStyle w:val="Hervorhebung"/>
          <w:b w:val="0"/>
          <w:lang w:val="es-ES"/>
        </w:rPr>
        <w:t xml:space="preserve">000 </w:t>
      </w:r>
      <w:r w:rsidR="00A30DB7">
        <w:rPr>
          <w:rStyle w:val="Hervorhebung"/>
          <w:b w:val="0"/>
          <w:lang w:val="es-ES"/>
        </w:rPr>
        <w:t>horas respectivamente</w:t>
      </w:r>
      <w:r w:rsidR="00487E70" w:rsidRPr="00A30DB7">
        <w:rPr>
          <w:rStyle w:val="Hervorhebung"/>
          <w:b w:val="0"/>
          <w:lang w:val="es-ES"/>
        </w:rPr>
        <w:t xml:space="preserve">. </w:t>
      </w:r>
      <w:r w:rsidR="001B4A9A" w:rsidRPr="00F74162">
        <w:rPr>
          <w:rStyle w:val="Hervorhebung"/>
          <w:b w:val="0"/>
          <w:lang w:val="es-ES"/>
        </w:rPr>
        <w:t>«Todo depende del cuidado correcto</w:t>
      </w:r>
      <w:r w:rsidR="001B4A9A" w:rsidRPr="00F74162">
        <w:rPr>
          <w:lang w:val="es-ES"/>
        </w:rPr>
        <w:t>»</w:t>
      </w:r>
      <w:r w:rsidR="00487E70" w:rsidRPr="00F74162">
        <w:rPr>
          <w:lang w:val="es-ES"/>
        </w:rPr>
        <w:t xml:space="preserve">, </w:t>
      </w:r>
      <w:r w:rsidR="001B4A9A" w:rsidRPr="00F74162">
        <w:rPr>
          <w:lang w:val="es-ES"/>
        </w:rPr>
        <w:t>dice</w:t>
      </w:r>
      <w:r w:rsidR="00487E70" w:rsidRPr="00F74162">
        <w:rPr>
          <w:lang w:val="es-ES"/>
        </w:rPr>
        <w:t xml:space="preserve"> Cook. </w:t>
      </w:r>
      <w:r w:rsidR="001B4A9A" w:rsidRPr="001B4A9A">
        <w:rPr>
          <w:lang w:val="es-ES"/>
        </w:rPr>
        <w:t>«Si uno cambia los lubricantes</w:t>
      </w:r>
      <w:r w:rsidR="002C166A" w:rsidRPr="001B4A9A">
        <w:rPr>
          <w:lang w:val="es-ES"/>
        </w:rPr>
        <w:t xml:space="preserve"> </w:t>
      </w:r>
      <w:r w:rsidR="001B4A9A" w:rsidRPr="001B4A9A">
        <w:rPr>
          <w:lang w:val="es-ES"/>
        </w:rPr>
        <w:t>regularmente</w:t>
      </w:r>
      <w:r w:rsidR="00487E70" w:rsidRPr="001B4A9A">
        <w:rPr>
          <w:lang w:val="es-ES"/>
        </w:rPr>
        <w:t xml:space="preserve">, </w:t>
      </w:r>
      <w:r w:rsidR="001B4A9A" w:rsidRPr="001B4A9A">
        <w:rPr>
          <w:lang w:val="es-ES"/>
        </w:rPr>
        <w:t xml:space="preserve">está pendiente de las piezas de desgaste y realiza el mantenimiento respectivo minuciosamente, las máquinas trabajan de </w:t>
      </w:r>
      <w:r w:rsidR="003115C3" w:rsidRPr="001B4A9A">
        <w:rPr>
          <w:lang w:val="es-ES"/>
        </w:rPr>
        <w:t>una</w:t>
      </w:r>
      <w:r w:rsidR="001B4A9A" w:rsidRPr="001B4A9A">
        <w:rPr>
          <w:lang w:val="es-ES"/>
        </w:rPr>
        <w:t xml:space="preserve"> manera muy </w:t>
      </w:r>
      <w:r w:rsidR="00011D5C">
        <w:rPr>
          <w:lang w:val="es-ES"/>
        </w:rPr>
        <w:t>fiable</w:t>
      </w:r>
      <w:r w:rsidR="001B4A9A" w:rsidRPr="008C1D3E">
        <w:rPr>
          <w:lang w:val="es-ES"/>
        </w:rPr>
        <w:t>.</w:t>
      </w:r>
      <w:r w:rsidR="001B4A9A">
        <w:rPr>
          <w:lang w:val="es-ES"/>
        </w:rPr>
        <w:t xml:space="preserve"> </w:t>
      </w:r>
    </w:p>
    <w:p w:rsidR="00263758" w:rsidRPr="00F74162" w:rsidRDefault="007F7A8A" w:rsidP="00263758">
      <w:pPr>
        <w:pStyle w:val="Text"/>
        <w:spacing w:line="276" w:lineRule="auto"/>
        <w:rPr>
          <w:lang w:val="es-ES"/>
        </w:rPr>
      </w:pPr>
      <w:r w:rsidRPr="007E2118">
        <w:rPr>
          <w:rStyle w:val="Hervorhebung"/>
          <w:b w:val="0"/>
          <w:lang w:val="es-ES"/>
        </w:rPr>
        <w:t>Asimismo, es muy importante</w:t>
      </w:r>
      <w:r w:rsidR="007E2118" w:rsidRPr="007E2118">
        <w:rPr>
          <w:rStyle w:val="Hervorhebung"/>
          <w:b w:val="0"/>
          <w:lang w:val="es-ES"/>
        </w:rPr>
        <w:t xml:space="preserve"> que los </w:t>
      </w:r>
      <w:r w:rsidR="007E2118">
        <w:rPr>
          <w:rStyle w:val="Hervorhebung"/>
          <w:b w:val="0"/>
          <w:lang w:val="es-ES"/>
        </w:rPr>
        <w:t>conductores</w:t>
      </w:r>
      <w:r w:rsidR="007E2118" w:rsidRPr="007E2118">
        <w:rPr>
          <w:rStyle w:val="Hervorhebung"/>
          <w:b w:val="0"/>
          <w:lang w:val="es-ES"/>
        </w:rPr>
        <w:t xml:space="preserve"> de las máquinas aprendan </w:t>
      </w:r>
      <w:r w:rsidR="007E2118">
        <w:rPr>
          <w:rStyle w:val="Hervorhebung"/>
          <w:b w:val="0"/>
          <w:lang w:val="es-ES"/>
        </w:rPr>
        <w:t xml:space="preserve">a </w:t>
      </w:r>
      <w:r w:rsidR="007E2118" w:rsidRPr="005A55A2">
        <w:rPr>
          <w:rStyle w:val="Hervorhebung"/>
          <w:b w:val="0"/>
          <w:lang w:val="es-ES"/>
        </w:rPr>
        <w:t xml:space="preserve">dominar las técnicas </w:t>
      </w:r>
      <w:r w:rsidR="007E2118">
        <w:rPr>
          <w:rStyle w:val="Hervorhebung"/>
          <w:b w:val="0"/>
          <w:lang w:val="es-ES"/>
        </w:rPr>
        <w:t>adecuadas</w:t>
      </w:r>
      <w:r w:rsidR="007E2118" w:rsidRPr="007E2118">
        <w:rPr>
          <w:rStyle w:val="Hervorhebung"/>
          <w:b w:val="0"/>
          <w:lang w:val="es-ES"/>
        </w:rPr>
        <w:t xml:space="preserve"> y los trabajos de mantenimiento diarios</w:t>
      </w:r>
      <w:r w:rsidR="007E2118">
        <w:rPr>
          <w:rStyle w:val="Hervorhebung"/>
          <w:b w:val="0"/>
          <w:lang w:val="es-ES"/>
        </w:rPr>
        <w:t xml:space="preserve"> en la obra</w:t>
      </w:r>
      <w:r w:rsidR="00772D8D" w:rsidRPr="003115C3">
        <w:rPr>
          <w:lang w:val="es-ES"/>
        </w:rPr>
        <w:t>»</w:t>
      </w:r>
      <w:r w:rsidR="00772D8D">
        <w:rPr>
          <w:lang w:val="es-ES"/>
        </w:rPr>
        <w:t>.</w:t>
      </w:r>
      <w:r w:rsidR="00487E70" w:rsidRPr="00BE5E14">
        <w:rPr>
          <w:lang w:val="es-ES"/>
        </w:rPr>
        <w:t xml:space="preserve"> </w:t>
      </w:r>
      <w:r w:rsidR="003115C3">
        <w:rPr>
          <w:lang w:val="es-ES"/>
        </w:rPr>
        <w:t>Es por ello que</w:t>
      </w:r>
      <w:r w:rsidR="00BE5E14" w:rsidRPr="00BE5E14">
        <w:rPr>
          <w:lang w:val="es-ES"/>
        </w:rPr>
        <w:t xml:space="preserve"> el programa diario de mantenimiento </w:t>
      </w:r>
      <w:r w:rsidR="00BE5E14">
        <w:rPr>
          <w:lang w:val="es-ES"/>
        </w:rPr>
        <w:t xml:space="preserve">que se realiza en Costello </w:t>
      </w:r>
      <w:r w:rsidR="00BE5E14" w:rsidRPr="00BE5E14">
        <w:rPr>
          <w:lang w:val="es-ES"/>
        </w:rPr>
        <w:t xml:space="preserve">comprende </w:t>
      </w:r>
      <w:r w:rsidR="008B3334">
        <w:rPr>
          <w:lang w:val="es-ES"/>
        </w:rPr>
        <w:t xml:space="preserve">también </w:t>
      </w:r>
      <w:r w:rsidR="00BE5E14" w:rsidRPr="00BE5E14">
        <w:rPr>
          <w:lang w:val="es-ES"/>
        </w:rPr>
        <w:t>la inspección de las m</w:t>
      </w:r>
      <w:r w:rsidR="00BE5E14">
        <w:rPr>
          <w:lang w:val="es-ES"/>
        </w:rPr>
        <w:t xml:space="preserve">áquinas al finalizar los trabajos de fresado. </w:t>
      </w:r>
      <w:r w:rsidR="004D11B0">
        <w:rPr>
          <w:lang w:val="es-ES"/>
        </w:rPr>
        <w:t xml:space="preserve">Según </w:t>
      </w:r>
      <w:r w:rsidR="00644417">
        <w:rPr>
          <w:lang w:val="es-ES"/>
        </w:rPr>
        <w:t>Nedzweckas</w:t>
      </w:r>
      <w:bookmarkStart w:id="0" w:name="_GoBack"/>
      <w:bookmarkEnd w:id="0"/>
      <w:r w:rsidR="004D11B0">
        <w:rPr>
          <w:lang w:val="es-ES"/>
        </w:rPr>
        <w:t>,</w:t>
      </w:r>
      <w:r w:rsidR="004D11B0" w:rsidRPr="003115C3">
        <w:rPr>
          <w:lang w:val="es-ES"/>
        </w:rPr>
        <w:t xml:space="preserve"> </w:t>
      </w:r>
      <w:r w:rsidR="00DD52F7">
        <w:rPr>
          <w:lang w:val="es-ES"/>
        </w:rPr>
        <w:t>«e</w:t>
      </w:r>
      <w:r w:rsidR="00D4294C" w:rsidRPr="003115C3">
        <w:rPr>
          <w:lang w:val="es-ES"/>
        </w:rPr>
        <w:t xml:space="preserve">n caso </w:t>
      </w:r>
      <w:r w:rsidR="007172BC">
        <w:rPr>
          <w:lang w:val="es-ES"/>
        </w:rPr>
        <w:t>necesario</w:t>
      </w:r>
      <w:r w:rsidR="00D4294C" w:rsidRPr="003115C3">
        <w:rPr>
          <w:lang w:val="es-ES"/>
        </w:rPr>
        <w:t>, Jim y su equipo se encargan de volver a poner en forma las má</w:t>
      </w:r>
      <w:r w:rsidR="003115C3" w:rsidRPr="003115C3">
        <w:rPr>
          <w:lang w:val="es-ES"/>
        </w:rPr>
        <w:t>q</w:t>
      </w:r>
      <w:r w:rsidR="00D4294C" w:rsidRPr="003115C3">
        <w:rPr>
          <w:lang w:val="es-ES"/>
        </w:rPr>
        <w:t>uinas</w:t>
      </w:r>
      <w:r w:rsidR="003115C3" w:rsidRPr="003115C3">
        <w:rPr>
          <w:lang w:val="es-ES"/>
        </w:rPr>
        <w:t xml:space="preserve">». </w:t>
      </w:r>
    </w:p>
    <w:p w:rsidR="00487E70" w:rsidRPr="00F74162" w:rsidRDefault="00487E70" w:rsidP="00263758">
      <w:pPr>
        <w:pStyle w:val="Text"/>
        <w:spacing w:line="276" w:lineRule="auto"/>
        <w:rPr>
          <w:lang w:val="es-ES"/>
        </w:rPr>
      </w:pPr>
    </w:p>
    <w:p w:rsidR="00487E70" w:rsidRPr="00F74162" w:rsidRDefault="002B27E1" w:rsidP="00487E70">
      <w:pPr>
        <w:pStyle w:val="Text"/>
        <w:spacing w:after="240" w:line="300" w:lineRule="exact"/>
        <w:rPr>
          <w:lang w:val="es-ES"/>
        </w:rPr>
      </w:pPr>
      <w:r w:rsidRPr="002B27E1">
        <w:rPr>
          <w:lang w:val="es-ES"/>
        </w:rPr>
        <w:t xml:space="preserve">Un programa de mantenimiento ayuda a que la vida útil de la máquina sea </w:t>
      </w:r>
      <w:r w:rsidRPr="00B85C1A">
        <w:rPr>
          <w:lang w:val="es-ES"/>
        </w:rPr>
        <w:t>aún</w:t>
      </w:r>
      <w:r>
        <w:rPr>
          <w:lang w:val="es-ES"/>
        </w:rPr>
        <w:t xml:space="preserve"> más larga. </w:t>
      </w:r>
      <w:r w:rsidR="001A6475">
        <w:rPr>
          <w:lang w:val="es-ES"/>
        </w:rPr>
        <w:t>«</w:t>
      </w:r>
      <w:r w:rsidR="007469B6">
        <w:rPr>
          <w:lang w:val="es-ES"/>
        </w:rPr>
        <w:t>Siempre</w:t>
      </w:r>
      <w:r w:rsidR="008D3530" w:rsidRPr="008D3530">
        <w:rPr>
          <w:lang w:val="es-ES"/>
        </w:rPr>
        <w:t xml:space="preserve"> estamos al tanto de la cantidad de horas de funcionamiento de las máquinas </w:t>
      </w:r>
      <w:r w:rsidR="008D3530">
        <w:rPr>
          <w:lang w:val="es-ES"/>
        </w:rPr>
        <w:t xml:space="preserve">y de las medidas de mantenimiento que se deben tomar. </w:t>
      </w:r>
      <w:r w:rsidR="008D3530" w:rsidRPr="004006A1">
        <w:rPr>
          <w:lang w:val="es-ES"/>
        </w:rPr>
        <w:t>Adem</w:t>
      </w:r>
      <w:r w:rsidR="004006A1" w:rsidRPr="004006A1">
        <w:rPr>
          <w:lang w:val="es-ES"/>
        </w:rPr>
        <w:t xml:space="preserve">ás, establecemos </w:t>
      </w:r>
      <w:r w:rsidR="00D8694E">
        <w:rPr>
          <w:lang w:val="es-ES"/>
        </w:rPr>
        <w:t>tareas</w:t>
      </w:r>
      <w:r w:rsidR="004006A1" w:rsidRPr="004006A1">
        <w:rPr>
          <w:lang w:val="es-ES"/>
        </w:rPr>
        <w:t xml:space="preserve"> estándar para intervalos de servicio después de </w:t>
      </w:r>
      <w:r w:rsidR="004006A1">
        <w:rPr>
          <w:lang w:val="es-ES"/>
        </w:rPr>
        <w:t xml:space="preserve">250, 500, 750 </w:t>
      </w:r>
      <w:r w:rsidR="00F14438">
        <w:rPr>
          <w:lang w:val="es-ES"/>
        </w:rPr>
        <w:t>y</w:t>
      </w:r>
      <w:r w:rsidR="004006A1">
        <w:rPr>
          <w:lang w:val="es-ES"/>
        </w:rPr>
        <w:t xml:space="preserve"> 1</w:t>
      </w:r>
      <w:r w:rsidR="00487E70" w:rsidRPr="004006A1">
        <w:rPr>
          <w:lang w:val="es-ES"/>
        </w:rPr>
        <w:t xml:space="preserve">000 </w:t>
      </w:r>
      <w:r w:rsidR="004006A1">
        <w:rPr>
          <w:lang w:val="es-ES"/>
        </w:rPr>
        <w:t>horas de trabajo»,</w:t>
      </w:r>
      <w:r w:rsidR="00487E70" w:rsidRPr="004006A1">
        <w:rPr>
          <w:lang w:val="es-ES"/>
        </w:rPr>
        <w:t xml:space="preserve"> </w:t>
      </w:r>
      <w:r w:rsidR="004006A1">
        <w:rPr>
          <w:lang w:val="es-ES"/>
        </w:rPr>
        <w:t>dice</w:t>
      </w:r>
      <w:r w:rsidR="00487E70" w:rsidRPr="004006A1">
        <w:rPr>
          <w:lang w:val="es-ES"/>
        </w:rPr>
        <w:t xml:space="preserve"> Cook. </w:t>
      </w:r>
      <w:r w:rsidR="00F53A30">
        <w:rPr>
          <w:lang w:val="es-ES"/>
        </w:rPr>
        <w:t>«</w:t>
      </w:r>
      <w:r w:rsidR="00F53A30" w:rsidRPr="00F53A30">
        <w:rPr>
          <w:lang w:val="es-ES"/>
        </w:rPr>
        <w:t xml:space="preserve">Esto lo hacemos para todas nuestras </w:t>
      </w:r>
      <w:r w:rsidR="006C09F0" w:rsidRPr="00F53A30">
        <w:rPr>
          <w:lang w:val="es-ES"/>
        </w:rPr>
        <w:t>máquinas</w:t>
      </w:r>
      <w:r w:rsidR="00F53A30" w:rsidRPr="00F53A30">
        <w:rPr>
          <w:lang w:val="es-ES"/>
        </w:rPr>
        <w:t xml:space="preserve"> y el mantenimiento se lleva a cabo en</w:t>
      </w:r>
      <w:r w:rsidR="00F53A30">
        <w:rPr>
          <w:lang w:val="es-ES"/>
        </w:rPr>
        <w:t xml:space="preserve"> </w:t>
      </w:r>
      <w:r w:rsidR="00F53A30" w:rsidRPr="001A6475">
        <w:rPr>
          <w:lang w:val="es-ES"/>
        </w:rPr>
        <w:t>nuestro</w:t>
      </w:r>
      <w:r w:rsidR="00F53A30">
        <w:rPr>
          <w:lang w:val="es-ES"/>
        </w:rPr>
        <w:t xml:space="preserve"> taller».</w:t>
      </w:r>
      <w:r w:rsidR="00A35B28" w:rsidRPr="00F53A30">
        <w:rPr>
          <w:lang w:val="es-ES"/>
        </w:rPr>
        <w:t xml:space="preserve"> </w:t>
      </w:r>
      <w:r w:rsidR="006C09F0" w:rsidRPr="006C09F0">
        <w:rPr>
          <w:lang w:val="es-ES"/>
        </w:rPr>
        <w:t xml:space="preserve">La participación regular en </w:t>
      </w:r>
      <w:r w:rsidR="005126F2">
        <w:rPr>
          <w:lang w:val="es-ES"/>
        </w:rPr>
        <w:t>cursos de formación</w:t>
      </w:r>
      <w:r w:rsidR="006C09F0" w:rsidRPr="006C09F0">
        <w:rPr>
          <w:lang w:val="es-ES"/>
        </w:rPr>
        <w:t xml:space="preserve"> de Wirtgen America </w:t>
      </w:r>
      <w:r w:rsidR="006C09F0">
        <w:rPr>
          <w:lang w:val="es-ES"/>
        </w:rPr>
        <w:t xml:space="preserve">también </w:t>
      </w:r>
      <w:r w:rsidR="006C09F0" w:rsidRPr="006C09F0">
        <w:rPr>
          <w:lang w:val="es-ES"/>
        </w:rPr>
        <w:t xml:space="preserve">ayuda al equipo de Costello a profundizar </w:t>
      </w:r>
      <w:r w:rsidR="006C09F0">
        <w:rPr>
          <w:lang w:val="es-ES"/>
        </w:rPr>
        <w:t xml:space="preserve">de forma continua </w:t>
      </w:r>
      <w:r w:rsidR="006C09F0" w:rsidRPr="006C09F0">
        <w:rPr>
          <w:lang w:val="es-ES"/>
        </w:rPr>
        <w:t xml:space="preserve">en </w:t>
      </w:r>
      <w:r w:rsidR="006C09F0">
        <w:rPr>
          <w:lang w:val="es-ES"/>
        </w:rPr>
        <w:t>su experiencia y sus conocimientos sobre la</w:t>
      </w:r>
      <w:r w:rsidR="00C30945">
        <w:rPr>
          <w:lang w:val="es-ES"/>
        </w:rPr>
        <w:t>s</w:t>
      </w:r>
      <w:r w:rsidR="006C09F0">
        <w:rPr>
          <w:lang w:val="es-ES"/>
        </w:rPr>
        <w:t xml:space="preserve"> m</w:t>
      </w:r>
      <w:r w:rsidR="00CF5498">
        <w:rPr>
          <w:lang w:val="es-ES"/>
        </w:rPr>
        <w:t>á</w:t>
      </w:r>
      <w:r w:rsidR="006C09F0">
        <w:rPr>
          <w:lang w:val="es-ES"/>
        </w:rPr>
        <w:t>quina</w:t>
      </w:r>
      <w:r w:rsidR="00C30945">
        <w:rPr>
          <w:lang w:val="es-ES"/>
        </w:rPr>
        <w:t>s</w:t>
      </w:r>
      <w:r w:rsidR="006C09F0">
        <w:rPr>
          <w:lang w:val="es-ES"/>
        </w:rPr>
        <w:t xml:space="preserve">. </w:t>
      </w:r>
      <w:r w:rsidR="00AA13FE">
        <w:rPr>
          <w:lang w:val="es-ES"/>
        </w:rPr>
        <w:t>«</w:t>
      </w:r>
      <w:r w:rsidR="00AA13FE" w:rsidRPr="00AA13FE">
        <w:rPr>
          <w:lang w:val="es-ES"/>
        </w:rPr>
        <w:t xml:space="preserve">Además del curso sobre </w:t>
      </w:r>
      <w:r w:rsidR="00463E74" w:rsidRPr="00AA13FE">
        <w:rPr>
          <w:lang w:val="es-ES"/>
        </w:rPr>
        <w:t>el</w:t>
      </w:r>
      <w:r w:rsidR="00AA13FE" w:rsidRPr="00AA13FE">
        <w:rPr>
          <w:lang w:val="es-ES"/>
        </w:rPr>
        <w:t>e</w:t>
      </w:r>
      <w:r w:rsidR="00463E74" w:rsidRPr="00AA13FE">
        <w:rPr>
          <w:lang w:val="es-ES"/>
        </w:rPr>
        <w:t>ctr</w:t>
      </w:r>
      <w:r w:rsidR="00AA13FE" w:rsidRPr="00AA13FE">
        <w:rPr>
          <w:lang w:val="es-ES"/>
        </w:rPr>
        <w:t>ónica hemos terminado ta</w:t>
      </w:r>
      <w:r w:rsidR="00463E74" w:rsidRPr="00AA13FE">
        <w:rPr>
          <w:lang w:val="es-ES"/>
        </w:rPr>
        <w:t xml:space="preserve">mbién </w:t>
      </w:r>
      <w:r w:rsidR="00AA13FE">
        <w:rPr>
          <w:lang w:val="es-ES"/>
        </w:rPr>
        <w:t>el curso sobre sistemas hidráulicos»</w:t>
      </w:r>
      <w:r w:rsidR="002F62E7" w:rsidRPr="00AA13FE">
        <w:rPr>
          <w:lang w:val="es-ES"/>
        </w:rPr>
        <w:t>,</w:t>
      </w:r>
      <w:r w:rsidR="00487E70" w:rsidRPr="00AA13FE">
        <w:rPr>
          <w:lang w:val="es-ES"/>
        </w:rPr>
        <w:t xml:space="preserve"> </w:t>
      </w:r>
      <w:r w:rsidR="00AA13FE">
        <w:rPr>
          <w:lang w:val="es-ES"/>
        </w:rPr>
        <w:t>dice</w:t>
      </w:r>
      <w:r w:rsidR="00487E70" w:rsidRPr="00AA13FE">
        <w:rPr>
          <w:lang w:val="es-ES"/>
        </w:rPr>
        <w:t xml:space="preserve"> Cook. </w:t>
      </w:r>
      <w:r w:rsidR="00020F4E">
        <w:rPr>
          <w:lang w:val="es-ES"/>
        </w:rPr>
        <w:t>«</w:t>
      </w:r>
      <w:r w:rsidR="00020F4E" w:rsidRPr="00020F4E">
        <w:rPr>
          <w:lang w:val="es-ES"/>
        </w:rPr>
        <w:t>Nosotros enviamos tanto</w:t>
      </w:r>
      <w:r w:rsidR="000D3F9A">
        <w:rPr>
          <w:lang w:val="es-ES"/>
        </w:rPr>
        <w:t xml:space="preserve"> a</w:t>
      </w:r>
      <w:r w:rsidR="00020F4E" w:rsidRPr="00020F4E">
        <w:rPr>
          <w:lang w:val="es-ES"/>
        </w:rPr>
        <w:t xml:space="preserve"> los supervisores como los conductores de las máquinas a los cursos y despu</w:t>
      </w:r>
      <w:r w:rsidR="00020F4E">
        <w:rPr>
          <w:lang w:val="es-ES"/>
        </w:rPr>
        <w:t xml:space="preserve">és nos entrenamos mutuamente». </w:t>
      </w:r>
    </w:p>
    <w:p w:rsidR="00BA6956" w:rsidRPr="008F2845" w:rsidRDefault="00452909" w:rsidP="00BA6956">
      <w:pPr>
        <w:pStyle w:val="Text"/>
        <w:spacing w:line="276" w:lineRule="auto"/>
        <w:rPr>
          <w:rStyle w:val="Hervorhebung"/>
          <w:lang w:val="es-ES"/>
        </w:rPr>
      </w:pPr>
      <w:r w:rsidRPr="00A87A7B">
        <w:rPr>
          <w:rStyle w:val="Hervorhebung"/>
          <w:lang w:val="es-ES"/>
        </w:rPr>
        <w:t>Fresado</w:t>
      </w:r>
      <w:r w:rsidR="00536E30">
        <w:rPr>
          <w:rStyle w:val="Hervorhebung"/>
          <w:lang w:val="es-ES"/>
        </w:rPr>
        <w:t>ras</w:t>
      </w:r>
      <w:r w:rsidRPr="008F2845">
        <w:rPr>
          <w:rStyle w:val="Hervorhebung"/>
          <w:lang w:val="es-ES"/>
        </w:rPr>
        <w:t xml:space="preserve"> </w:t>
      </w:r>
      <w:r w:rsidR="008F2845" w:rsidRPr="008F2845">
        <w:rPr>
          <w:rStyle w:val="Hervorhebung"/>
          <w:lang w:val="es-ES"/>
        </w:rPr>
        <w:t xml:space="preserve">de la próxima generación </w:t>
      </w:r>
    </w:p>
    <w:p w:rsidR="00BA6956" w:rsidRPr="00837D57" w:rsidRDefault="009462F2" w:rsidP="00BA6956">
      <w:pPr>
        <w:pStyle w:val="Text"/>
        <w:spacing w:after="240" w:line="300" w:lineRule="exact"/>
        <w:rPr>
          <w:lang w:val="es-ES"/>
        </w:rPr>
      </w:pPr>
      <w:r w:rsidRPr="009462F2">
        <w:rPr>
          <w:lang w:val="es-ES"/>
        </w:rPr>
        <w:t xml:space="preserve">El equipo de Costello ya </w:t>
      </w:r>
      <w:r w:rsidR="000C60DB">
        <w:rPr>
          <w:lang w:val="es-ES"/>
        </w:rPr>
        <w:t xml:space="preserve">conoce </w:t>
      </w:r>
      <w:r>
        <w:rPr>
          <w:lang w:val="es-ES"/>
        </w:rPr>
        <w:t xml:space="preserve">algunas generaciones de </w:t>
      </w:r>
      <w:r w:rsidRPr="009462F2">
        <w:rPr>
          <w:lang w:val="es-ES"/>
        </w:rPr>
        <w:t xml:space="preserve">fresadoras de Wirtgen y </w:t>
      </w:r>
      <w:r w:rsidR="008D5166">
        <w:rPr>
          <w:lang w:val="es-ES"/>
        </w:rPr>
        <w:t xml:space="preserve">es </w:t>
      </w:r>
      <w:r w:rsidRPr="009462F2">
        <w:rPr>
          <w:lang w:val="es-ES"/>
        </w:rPr>
        <w:t xml:space="preserve">por </w:t>
      </w:r>
      <w:r w:rsidR="008D5166">
        <w:rPr>
          <w:lang w:val="es-ES"/>
        </w:rPr>
        <w:t>ello que</w:t>
      </w:r>
      <w:r w:rsidRPr="009462F2">
        <w:rPr>
          <w:lang w:val="es-ES"/>
        </w:rPr>
        <w:t xml:space="preserve"> sabe apreciar </w:t>
      </w:r>
      <w:r w:rsidRPr="00A87A7B">
        <w:rPr>
          <w:lang w:val="es-ES"/>
        </w:rPr>
        <w:t>los cambios</w:t>
      </w:r>
      <w:r w:rsidRPr="009462F2">
        <w:rPr>
          <w:lang w:val="es-ES"/>
        </w:rPr>
        <w:t xml:space="preserve"> de las máquinas en los </w:t>
      </w:r>
      <w:r>
        <w:rPr>
          <w:lang w:val="es-ES"/>
        </w:rPr>
        <w:t>últimos años.</w:t>
      </w:r>
      <w:r w:rsidRPr="009462F2">
        <w:rPr>
          <w:lang w:val="es-ES"/>
        </w:rPr>
        <w:t xml:space="preserve"> </w:t>
      </w:r>
      <w:r w:rsidR="00837D57" w:rsidRPr="00837D57">
        <w:rPr>
          <w:lang w:val="es-ES"/>
        </w:rPr>
        <w:t>Incluso</w:t>
      </w:r>
      <w:r w:rsidR="00312C43">
        <w:rPr>
          <w:lang w:val="es-ES"/>
        </w:rPr>
        <w:t>,</w:t>
      </w:r>
      <w:r w:rsidR="00837D57" w:rsidRPr="00837D57">
        <w:rPr>
          <w:lang w:val="es-ES"/>
        </w:rPr>
        <w:t xml:space="preserve"> </w:t>
      </w:r>
      <w:r w:rsidR="00312C43">
        <w:rPr>
          <w:lang w:val="es-ES"/>
        </w:rPr>
        <w:t>aunque</w:t>
      </w:r>
      <w:r w:rsidR="00837D57" w:rsidRPr="00837D57">
        <w:rPr>
          <w:lang w:val="es-ES"/>
        </w:rPr>
        <w:t xml:space="preserve"> el puesto de mando de los modelos nuevos como el de la </w:t>
      </w:r>
      <w:r w:rsidR="00BA6956" w:rsidRPr="00837D57">
        <w:rPr>
          <w:lang w:val="es-ES"/>
        </w:rPr>
        <w:t xml:space="preserve">W 220 </w:t>
      </w:r>
      <w:r w:rsidR="00837D57" w:rsidRPr="00837D57">
        <w:rPr>
          <w:lang w:val="es-ES"/>
        </w:rPr>
        <w:t>parec</w:t>
      </w:r>
      <w:r w:rsidR="00312C43">
        <w:rPr>
          <w:lang w:val="es-ES"/>
        </w:rPr>
        <w:t>e</w:t>
      </w:r>
      <w:r w:rsidR="00837D57" w:rsidRPr="00837D57">
        <w:rPr>
          <w:lang w:val="es-ES"/>
        </w:rPr>
        <w:t xml:space="preserve"> muy complejo, debido a </w:t>
      </w:r>
      <w:r w:rsidR="00C921B9">
        <w:rPr>
          <w:lang w:val="es-ES"/>
        </w:rPr>
        <w:t>los display de</w:t>
      </w:r>
      <w:r w:rsidR="00837D57">
        <w:rPr>
          <w:lang w:val="es-ES"/>
        </w:rPr>
        <w:t xml:space="preserve"> ordenador, las pantallas de video y la iluminación, el equipo de Costello considera que las fresadoras nuevas son más fáciles </w:t>
      </w:r>
      <w:r w:rsidR="00805406">
        <w:rPr>
          <w:lang w:val="es-ES"/>
        </w:rPr>
        <w:t xml:space="preserve">en su </w:t>
      </w:r>
      <w:r w:rsidR="00805406" w:rsidRPr="00A87A7B">
        <w:rPr>
          <w:lang w:val="es-ES"/>
        </w:rPr>
        <w:t>manejo</w:t>
      </w:r>
      <w:r w:rsidR="00837D57">
        <w:rPr>
          <w:lang w:val="es-ES"/>
        </w:rPr>
        <w:t xml:space="preserve">. </w:t>
      </w:r>
    </w:p>
    <w:p w:rsidR="00BA6956" w:rsidRPr="00F74162" w:rsidRDefault="003E68E7" w:rsidP="00BA6956">
      <w:pPr>
        <w:pStyle w:val="Text"/>
        <w:spacing w:after="240" w:line="300" w:lineRule="exact"/>
        <w:rPr>
          <w:lang w:val="es-ES"/>
        </w:rPr>
      </w:pPr>
      <w:r w:rsidRPr="00B97007">
        <w:rPr>
          <w:lang w:val="es-ES"/>
        </w:rPr>
        <w:t>«</w:t>
      </w:r>
      <w:r w:rsidR="00CB7435">
        <w:rPr>
          <w:lang w:val="es-ES"/>
        </w:rPr>
        <w:t>No cabe duda que</w:t>
      </w:r>
      <w:r w:rsidRPr="00B97007">
        <w:rPr>
          <w:lang w:val="es-ES"/>
        </w:rPr>
        <w:t xml:space="preserve"> su manejo es mucho más sencillo»</w:t>
      </w:r>
      <w:r w:rsidR="00BA6956" w:rsidRPr="00B97007">
        <w:rPr>
          <w:lang w:val="es-ES"/>
        </w:rPr>
        <w:t xml:space="preserve">, Cook </w:t>
      </w:r>
      <w:r w:rsidR="00B97007">
        <w:rPr>
          <w:lang w:val="es-ES"/>
        </w:rPr>
        <w:t>está muy seguro de ello</w:t>
      </w:r>
      <w:r w:rsidR="00BA6956" w:rsidRPr="00B97007">
        <w:rPr>
          <w:lang w:val="es-ES"/>
        </w:rPr>
        <w:t xml:space="preserve">. </w:t>
      </w:r>
      <w:r w:rsidR="009B253B">
        <w:rPr>
          <w:lang w:val="es-ES"/>
        </w:rPr>
        <w:t>«</w:t>
      </w:r>
      <w:r w:rsidR="00B97007" w:rsidRPr="00B97007">
        <w:rPr>
          <w:lang w:val="es-ES"/>
        </w:rPr>
        <w:t xml:space="preserve">En caso de que </w:t>
      </w:r>
      <w:r w:rsidR="0056231C">
        <w:rPr>
          <w:lang w:val="es-ES"/>
        </w:rPr>
        <w:t>haya</w:t>
      </w:r>
      <w:r w:rsidR="00B97007" w:rsidRPr="00B97007">
        <w:rPr>
          <w:lang w:val="es-ES"/>
        </w:rPr>
        <w:t xml:space="preserve"> un </w:t>
      </w:r>
      <w:r w:rsidR="0056231C">
        <w:rPr>
          <w:lang w:val="es-ES"/>
        </w:rPr>
        <w:t>mensaje</w:t>
      </w:r>
      <w:r w:rsidR="00B97007" w:rsidRPr="00B97007">
        <w:rPr>
          <w:lang w:val="es-ES"/>
        </w:rPr>
        <w:t xml:space="preserve"> de error, la máquina describe donde se debe </w:t>
      </w:r>
      <w:r w:rsidR="00B97007" w:rsidRPr="00A87A7B">
        <w:rPr>
          <w:lang w:val="es-ES"/>
        </w:rPr>
        <w:t>inspeccionar</w:t>
      </w:r>
      <w:r w:rsidR="00B97007" w:rsidRPr="00B97007">
        <w:rPr>
          <w:lang w:val="es-ES"/>
        </w:rPr>
        <w:t xml:space="preserve"> y </w:t>
      </w:r>
      <w:r w:rsidR="00B97007">
        <w:rPr>
          <w:lang w:val="es-ES"/>
        </w:rPr>
        <w:t>c</w:t>
      </w:r>
      <w:r w:rsidR="0056231C">
        <w:rPr>
          <w:lang w:val="es-ES"/>
        </w:rPr>
        <w:t>ó</w:t>
      </w:r>
      <w:r w:rsidR="00B97007">
        <w:rPr>
          <w:lang w:val="es-ES"/>
        </w:rPr>
        <w:t xml:space="preserve">mo se </w:t>
      </w:r>
      <w:r w:rsidR="0056231C">
        <w:rPr>
          <w:lang w:val="es-ES"/>
        </w:rPr>
        <w:t>puede</w:t>
      </w:r>
      <w:r w:rsidR="00B97007">
        <w:rPr>
          <w:lang w:val="es-ES"/>
        </w:rPr>
        <w:t xml:space="preserve"> diagnosticar el fallo. </w:t>
      </w:r>
      <w:r w:rsidR="00EE141A" w:rsidRPr="00EE141A">
        <w:rPr>
          <w:lang w:val="es-ES"/>
        </w:rPr>
        <w:t xml:space="preserve">Incluso </w:t>
      </w:r>
      <w:r w:rsidR="008C57DA" w:rsidRPr="00EE141A">
        <w:rPr>
          <w:lang w:val="es-ES"/>
        </w:rPr>
        <w:t>form</w:t>
      </w:r>
      <w:r w:rsidR="008C57DA">
        <w:rPr>
          <w:lang w:val="es-ES"/>
        </w:rPr>
        <w:t>u</w:t>
      </w:r>
      <w:r w:rsidR="008C57DA" w:rsidRPr="00EE141A">
        <w:rPr>
          <w:lang w:val="es-ES"/>
        </w:rPr>
        <w:t>la</w:t>
      </w:r>
      <w:r w:rsidR="00EE141A" w:rsidRPr="00EE141A">
        <w:rPr>
          <w:lang w:val="es-ES"/>
        </w:rPr>
        <w:t xml:space="preserve"> una serie de preguntas para poder identificar el causante del problema y así poner rápidamente la </w:t>
      </w:r>
      <w:r w:rsidR="0046114B">
        <w:rPr>
          <w:lang w:val="es-ES"/>
        </w:rPr>
        <w:t>fresadora</w:t>
      </w:r>
      <w:r w:rsidR="00EE141A">
        <w:rPr>
          <w:lang w:val="es-ES"/>
        </w:rPr>
        <w:t xml:space="preserve"> de nuevo en </w:t>
      </w:r>
      <w:r w:rsidR="008C57DA" w:rsidRPr="00C00D7D">
        <w:rPr>
          <w:lang w:val="es-ES"/>
        </w:rPr>
        <w:t>marcha</w:t>
      </w:r>
      <w:r w:rsidR="00F076DD">
        <w:rPr>
          <w:lang w:val="es-ES"/>
        </w:rPr>
        <w:t>».</w:t>
      </w:r>
      <w:r w:rsidR="00E149E9" w:rsidRPr="00F076DD">
        <w:rPr>
          <w:lang w:val="es-ES"/>
        </w:rPr>
        <w:t xml:space="preserve"> </w:t>
      </w:r>
      <w:r w:rsidR="00F076DD" w:rsidRPr="00F076DD">
        <w:rPr>
          <w:lang w:val="es-ES"/>
        </w:rPr>
        <w:t>La nueva generación de fresadoras grandes de Wirtgen ofrece</w:t>
      </w:r>
      <w:r w:rsidR="000C60DB">
        <w:rPr>
          <w:lang w:val="es-ES"/>
        </w:rPr>
        <w:t>,</w:t>
      </w:r>
      <w:r w:rsidR="00F076DD" w:rsidRPr="00F076DD">
        <w:rPr>
          <w:lang w:val="es-ES"/>
        </w:rPr>
        <w:t xml:space="preserve"> </w:t>
      </w:r>
      <w:r w:rsidR="00F076DD">
        <w:rPr>
          <w:lang w:val="es-ES"/>
        </w:rPr>
        <w:t>s</w:t>
      </w:r>
      <w:r w:rsidR="00F076DD" w:rsidRPr="00F076DD">
        <w:rPr>
          <w:lang w:val="es-ES"/>
        </w:rPr>
        <w:t>obre todo</w:t>
      </w:r>
      <w:r w:rsidR="000C60DB">
        <w:rPr>
          <w:lang w:val="es-ES"/>
        </w:rPr>
        <w:t>,</w:t>
      </w:r>
      <w:r w:rsidR="00F076DD" w:rsidRPr="00F076DD">
        <w:rPr>
          <w:lang w:val="es-ES"/>
        </w:rPr>
        <w:t xml:space="preserve"> un mejor entorno de trabajo</w:t>
      </w:r>
      <w:r w:rsidR="00F32C9B">
        <w:rPr>
          <w:lang w:val="es-ES"/>
        </w:rPr>
        <w:t>, agrega Cook.</w:t>
      </w:r>
      <w:r w:rsidR="00F076DD" w:rsidRPr="00F076DD">
        <w:rPr>
          <w:lang w:val="es-ES"/>
        </w:rPr>
        <w:t xml:space="preserve"> </w:t>
      </w:r>
      <w:r w:rsidR="00F32C9B" w:rsidRPr="00F32C9B">
        <w:rPr>
          <w:lang w:val="es-ES"/>
        </w:rPr>
        <w:t xml:space="preserve">«La </w:t>
      </w:r>
      <w:r w:rsidR="00BA6956" w:rsidRPr="00F32C9B">
        <w:rPr>
          <w:lang w:val="es-ES"/>
        </w:rPr>
        <w:t xml:space="preserve">W 220 </w:t>
      </w:r>
      <w:r w:rsidR="00F32C9B" w:rsidRPr="00F32C9B">
        <w:rPr>
          <w:lang w:val="es-ES"/>
        </w:rPr>
        <w:t>tiene una marcha en vacío más baja y tres velocidades del tambor de fresado diferentes</w:t>
      </w:r>
      <w:r w:rsidR="00BA6956" w:rsidRPr="00F32C9B">
        <w:rPr>
          <w:lang w:val="es-ES"/>
        </w:rPr>
        <w:t xml:space="preserve">. </w:t>
      </w:r>
      <w:r w:rsidR="00F32C9B" w:rsidRPr="00F74162">
        <w:rPr>
          <w:lang w:val="es-ES"/>
        </w:rPr>
        <w:t>Es mucho más silenciosa».</w:t>
      </w:r>
    </w:p>
    <w:p w:rsidR="00BA6956" w:rsidRPr="001F138A" w:rsidRDefault="008F784E" w:rsidP="00BA6956">
      <w:pPr>
        <w:pStyle w:val="Text"/>
        <w:spacing w:after="240" w:line="300" w:lineRule="exact"/>
        <w:rPr>
          <w:lang w:val="es-ES"/>
        </w:rPr>
      </w:pPr>
      <w:r w:rsidRPr="001F138A">
        <w:rPr>
          <w:lang w:val="es-ES"/>
        </w:rPr>
        <w:lastRenderedPageBreak/>
        <w:t xml:space="preserve">Nedzweckas </w:t>
      </w:r>
      <w:r w:rsidR="001F138A" w:rsidRPr="001F138A">
        <w:rPr>
          <w:lang w:val="es-ES"/>
        </w:rPr>
        <w:t>agrega</w:t>
      </w:r>
      <w:r w:rsidRPr="001F138A">
        <w:rPr>
          <w:lang w:val="es-ES"/>
        </w:rPr>
        <w:t>:</w:t>
      </w:r>
      <w:r w:rsidR="00BA6956" w:rsidRPr="001F138A">
        <w:rPr>
          <w:lang w:val="es-ES"/>
        </w:rPr>
        <w:t xml:space="preserve"> </w:t>
      </w:r>
      <w:r w:rsidR="001F138A" w:rsidRPr="001F138A">
        <w:rPr>
          <w:lang w:val="es-ES"/>
        </w:rPr>
        <w:t>«</w:t>
      </w:r>
      <w:r w:rsidR="00BA6956" w:rsidRPr="001F138A">
        <w:rPr>
          <w:lang w:val="es-ES"/>
        </w:rPr>
        <w:t xml:space="preserve">Wirtgen </w:t>
      </w:r>
      <w:r w:rsidR="001F138A" w:rsidRPr="001F138A">
        <w:rPr>
          <w:lang w:val="es-ES"/>
        </w:rPr>
        <w:t>ha centrado verdaderamente su atención en el conductor de la máquina</w:t>
      </w:r>
      <w:r w:rsidR="00BA6956" w:rsidRPr="001F138A">
        <w:rPr>
          <w:lang w:val="es-ES"/>
        </w:rPr>
        <w:t xml:space="preserve">, </w:t>
      </w:r>
      <w:r w:rsidR="001F138A" w:rsidRPr="001F138A">
        <w:rPr>
          <w:lang w:val="es-ES"/>
        </w:rPr>
        <w:t>puesto que incluso con una potencia más elevada</w:t>
      </w:r>
      <w:r w:rsidR="00A87A7B">
        <w:rPr>
          <w:lang w:val="es-ES"/>
        </w:rPr>
        <w:t>,</w:t>
      </w:r>
      <w:r w:rsidR="001F138A" w:rsidRPr="001F138A">
        <w:rPr>
          <w:lang w:val="es-ES"/>
        </w:rPr>
        <w:t xml:space="preserve"> el nivel de ruido es mucho más bajo</w:t>
      </w:r>
      <w:r w:rsidR="00BA6956" w:rsidRPr="001F138A">
        <w:rPr>
          <w:lang w:val="es-ES"/>
        </w:rPr>
        <w:t xml:space="preserve"> </w:t>
      </w:r>
      <w:r w:rsidR="001F138A" w:rsidRPr="001F138A">
        <w:rPr>
          <w:lang w:val="es-ES"/>
        </w:rPr>
        <w:t xml:space="preserve">y el </w:t>
      </w:r>
      <w:r w:rsidR="003C09CF">
        <w:rPr>
          <w:lang w:val="es-ES"/>
        </w:rPr>
        <w:t xml:space="preserve">sistema </w:t>
      </w:r>
      <w:r w:rsidR="00CD3E21">
        <w:rPr>
          <w:lang w:val="es-ES"/>
        </w:rPr>
        <w:t>de corte al vacío</w:t>
      </w:r>
      <w:r w:rsidR="00AA4C8D" w:rsidRPr="001F138A">
        <w:rPr>
          <w:lang w:val="es-ES"/>
        </w:rPr>
        <w:t xml:space="preserve"> (VCS)</w:t>
      </w:r>
      <w:r w:rsidR="00BA6956" w:rsidRPr="001F138A">
        <w:rPr>
          <w:lang w:val="es-ES"/>
        </w:rPr>
        <w:t xml:space="preserve">, </w:t>
      </w:r>
      <w:r w:rsidR="001F138A">
        <w:rPr>
          <w:lang w:val="es-ES"/>
        </w:rPr>
        <w:t xml:space="preserve">que aspira los olores </w:t>
      </w:r>
      <w:r w:rsidR="001F138A" w:rsidRPr="00A87A7B">
        <w:rPr>
          <w:lang w:val="es-ES"/>
        </w:rPr>
        <w:t>y las partículas finas</w:t>
      </w:r>
      <w:r w:rsidR="001F138A">
        <w:rPr>
          <w:lang w:val="es-ES"/>
        </w:rPr>
        <w:t>, constituye claramente una gran ayuda para el conductor de la m</w:t>
      </w:r>
      <w:r w:rsidR="00E756F8">
        <w:rPr>
          <w:lang w:val="es-ES"/>
        </w:rPr>
        <w:t>áquina».</w:t>
      </w:r>
    </w:p>
    <w:p w:rsidR="008F784E" w:rsidRPr="00A8601F" w:rsidRDefault="007820FE" w:rsidP="008F784E">
      <w:pPr>
        <w:pStyle w:val="Text"/>
        <w:spacing w:after="240" w:line="300" w:lineRule="exact"/>
        <w:rPr>
          <w:lang w:val="es-ES"/>
        </w:rPr>
      </w:pPr>
      <w:r>
        <w:rPr>
          <w:lang w:val="es-ES"/>
        </w:rPr>
        <w:t>L</w:t>
      </w:r>
      <w:r w:rsidR="00D211EE" w:rsidRPr="00D211EE">
        <w:rPr>
          <w:lang w:val="es-ES"/>
        </w:rPr>
        <w:t xml:space="preserve">a ergonomía también convence a </w:t>
      </w:r>
      <w:r w:rsidR="008F784E" w:rsidRPr="00D211EE">
        <w:rPr>
          <w:lang w:val="es-ES"/>
        </w:rPr>
        <w:t xml:space="preserve">Cook. </w:t>
      </w:r>
      <w:r w:rsidR="00A8601F">
        <w:rPr>
          <w:lang w:val="es-ES"/>
        </w:rPr>
        <w:t>«</w:t>
      </w:r>
      <w:r w:rsidR="00657152" w:rsidRPr="00657152">
        <w:rPr>
          <w:lang w:val="es-ES"/>
        </w:rPr>
        <w:t xml:space="preserve">La manera como se pueden girar los pupitres de mando y los asientos, </w:t>
      </w:r>
      <w:r w:rsidR="00E500DD">
        <w:rPr>
          <w:lang w:val="es-ES"/>
        </w:rPr>
        <w:t>hace que aumente</w:t>
      </w:r>
      <w:r w:rsidR="00657152" w:rsidRPr="00657152">
        <w:rPr>
          <w:lang w:val="es-ES"/>
        </w:rPr>
        <w:t xml:space="preserve"> el confort para el conductor de la m</w:t>
      </w:r>
      <w:r w:rsidR="00657152">
        <w:rPr>
          <w:lang w:val="es-ES"/>
        </w:rPr>
        <w:t>áquina.</w:t>
      </w:r>
      <w:r w:rsidR="00657152" w:rsidRPr="00657152">
        <w:rPr>
          <w:lang w:val="es-ES"/>
        </w:rPr>
        <w:t xml:space="preserve"> </w:t>
      </w:r>
      <w:r w:rsidR="00A8601F" w:rsidRPr="00A8601F">
        <w:rPr>
          <w:lang w:val="es-ES"/>
        </w:rPr>
        <w:t>Cuando uno pasa 14 horas al día en la máquina,</w:t>
      </w:r>
      <w:r w:rsidR="00A8601F">
        <w:rPr>
          <w:lang w:val="es-ES"/>
        </w:rPr>
        <w:t xml:space="preserve"> esto marca una gran diferencia».</w:t>
      </w:r>
    </w:p>
    <w:p w:rsidR="008F784E" w:rsidRPr="008B0CB1" w:rsidRDefault="008B0CB1" w:rsidP="008F784E">
      <w:pPr>
        <w:pStyle w:val="Text"/>
        <w:spacing w:line="300" w:lineRule="exact"/>
        <w:rPr>
          <w:b/>
          <w:lang w:val="es-ES"/>
        </w:rPr>
      </w:pPr>
      <w:r w:rsidRPr="004606A4">
        <w:rPr>
          <w:b/>
          <w:lang w:val="es-ES"/>
        </w:rPr>
        <w:t>Vis</w:t>
      </w:r>
      <w:r w:rsidR="006D7CB4" w:rsidRPr="004606A4">
        <w:rPr>
          <w:b/>
          <w:lang w:val="es-ES"/>
        </w:rPr>
        <w:t>ibilidad</w:t>
      </w:r>
      <w:r w:rsidRPr="008B0CB1">
        <w:rPr>
          <w:b/>
          <w:lang w:val="es-ES"/>
        </w:rPr>
        <w:t xml:space="preserve"> optimizada para cualquier tipo de obra</w:t>
      </w:r>
    </w:p>
    <w:p w:rsidR="008F784E" w:rsidRPr="00094C26" w:rsidRDefault="003F39CB" w:rsidP="008F784E">
      <w:pPr>
        <w:pStyle w:val="Text"/>
        <w:spacing w:after="240" w:line="300" w:lineRule="exact"/>
        <w:rPr>
          <w:lang w:val="es-ES"/>
        </w:rPr>
      </w:pPr>
      <w:r w:rsidRPr="003F39CB">
        <w:rPr>
          <w:lang w:val="es-ES"/>
        </w:rPr>
        <w:t xml:space="preserve">«La iluminación omnidireccional hace que las fresadoras parezcan </w:t>
      </w:r>
      <w:r w:rsidR="00344624">
        <w:rPr>
          <w:lang w:val="es-ES"/>
        </w:rPr>
        <w:t>ovnis</w:t>
      </w:r>
      <w:r>
        <w:rPr>
          <w:lang w:val="es-ES"/>
        </w:rPr>
        <w:t>»</w:t>
      </w:r>
      <w:r w:rsidR="008F784E" w:rsidRPr="003F39CB">
        <w:rPr>
          <w:lang w:val="es-ES"/>
        </w:rPr>
        <w:t xml:space="preserve">, </w:t>
      </w:r>
      <w:r>
        <w:rPr>
          <w:lang w:val="es-ES"/>
        </w:rPr>
        <w:t>bromea</w:t>
      </w:r>
      <w:r w:rsidRPr="003F39CB">
        <w:rPr>
          <w:lang w:val="es-ES"/>
        </w:rPr>
        <w:t xml:space="preserve"> </w:t>
      </w:r>
      <w:r w:rsidR="008F784E" w:rsidRPr="003F39CB">
        <w:rPr>
          <w:lang w:val="es-ES"/>
        </w:rPr>
        <w:t xml:space="preserve">Nedzweckas. </w:t>
      </w:r>
      <w:r w:rsidR="008039DE" w:rsidRPr="003F39CB">
        <w:rPr>
          <w:lang w:val="es-ES"/>
        </w:rPr>
        <w:t>«</w:t>
      </w:r>
      <w:r w:rsidR="00094C26" w:rsidRPr="00094C26">
        <w:rPr>
          <w:lang w:val="es-ES"/>
        </w:rPr>
        <w:t>Un</w:t>
      </w:r>
      <w:r w:rsidR="00510D1E">
        <w:rPr>
          <w:lang w:val="es-ES"/>
        </w:rPr>
        <w:t>a</w:t>
      </w:r>
      <w:r w:rsidR="00094C26" w:rsidRPr="00094C26">
        <w:rPr>
          <w:lang w:val="es-ES"/>
        </w:rPr>
        <w:t xml:space="preserve"> gran parte de nuestro trabajo la realizamos por la noche</w:t>
      </w:r>
      <w:r w:rsidR="008F784E" w:rsidRPr="00094C26">
        <w:rPr>
          <w:lang w:val="es-ES"/>
        </w:rPr>
        <w:t xml:space="preserve">, </w:t>
      </w:r>
      <w:r w:rsidR="00094C26" w:rsidRPr="00094C26">
        <w:rPr>
          <w:lang w:val="es-ES"/>
        </w:rPr>
        <w:t xml:space="preserve">los display </w:t>
      </w:r>
      <w:r w:rsidR="00570277">
        <w:rPr>
          <w:lang w:val="es-ES"/>
        </w:rPr>
        <w:t xml:space="preserve">de instrumentos </w:t>
      </w:r>
      <w:r w:rsidR="00094C26" w:rsidRPr="00094C26">
        <w:rPr>
          <w:lang w:val="es-ES"/>
        </w:rPr>
        <w:t>y los sistemas de iluminaci</w:t>
      </w:r>
      <w:r w:rsidR="00570277">
        <w:rPr>
          <w:lang w:val="es-ES"/>
        </w:rPr>
        <w:t xml:space="preserve">ón son excelentes, se pueden reconocer muy bien todos los elementos de mando y alrededor de la máquina todo está iluminado de manera </w:t>
      </w:r>
      <w:r w:rsidR="00570277" w:rsidRPr="004606A4">
        <w:rPr>
          <w:lang w:val="es-ES"/>
        </w:rPr>
        <w:t>óptima</w:t>
      </w:r>
      <w:r w:rsidR="00570277">
        <w:rPr>
          <w:lang w:val="es-ES"/>
        </w:rPr>
        <w:t>».</w:t>
      </w:r>
      <w:r w:rsidR="00AA4C8D" w:rsidRPr="00094C26">
        <w:rPr>
          <w:lang w:val="es-ES"/>
        </w:rPr>
        <w:t xml:space="preserve"> </w:t>
      </w:r>
    </w:p>
    <w:p w:rsidR="008F784E" w:rsidRPr="00A021F4" w:rsidRDefault="0024538A" w:rsidP="008F784E">
      <w:pPr>
        <w:pStyle w:val="Text"/>
        <w:spacing w:after="240" w:line="300" w:lineRule="exact"/>
        <w:rPr>
          <w:lang w:val="es-ES"/>
        </w:rPr>
      </w:pPr>
      <w:r w:rsidRPr="0024538A">
        <w:rPr>
          <w:lang w:val="es-ES"/>
        </w:rPr>
        <w:t>Gracias a la «</w:t>
      </w:r>
      <w:r w:rsidR="00833BF3">
        <w:rPr>
          <w:lang w:val="es-ES"/>
        </w:rPr>
        <w:t>cintura</w:t>
      </w:r>
      <w:r w:rsidRPr="0024538A">
        <w:rPr>
          <w:lang w:val="es-ES"/>
        </w:rPr>
        <w:t xml:space="preserve"> de avispa» de la </w:t>
      </w:r>
      <w:r w:rsidR="008F784E" w:rsidRPr="0024538A">
        <w:rPr>
          <w:lang w:val="es-ES"/>
        </w:rPr>
        <w:t>W 220</w:t>
      </w:r>
      <w:r w:rsidRPr="0024538A">
        <w:rPr>
          <w:lang w:val="es-ES"/>
        </w:rPr>
        <w:t xml:space="preserve">, el conductor tiene una mejor visibilidad </w:t>
      </w:r>
      <w:r>
        <w:rPr>
          <w:lang w:val="es-ES"/>
        </w:rPr>
        <w:t xml:space="preserve">delante de la unidad de fresado y </w:t>
      </w:r>
      <w:r w:rsidRPr="0024538A">
        <w:rPr>
          <w:lang w:val="es-ES"/>
        </w:rPr>
        <w:t xml:space="preserve">sobre </w:t>
      </w:r>
      <w:r>
        <w:rPr>
          <w:lang w:val="es-ES"/>
        </w:rPr>
        <w:t>el tren de rodaje delantero.</w:t>
      </w:r>
      <w:r w:rsidR="008F784E" w:rsidRPr="0024538A">
        <w:rPr>
          <w:lang w:val="es-ES"/>
        </w:rPr>
        <w:t xml:space="preserve"> </w:t>
      </w:r>
      <w:r w:rsidR="00C74F87" w:rsidRPr="00106934">
        <w:rPr>
          <w:lang w:val="es-ES"/>
        </w:rPr>
        <w:t xml:space="preserve">Todo lo que no se pueda </w:t>
      </w:r>
      <w:r w:rsidR="00C74F87" w:rsidRPr="005F704F">
        <w:rPr>
          <w:lang w:val="es-ES"/>
        </w:rPr>
        <w:t>reconocer</w:t>
      </w:r>
      <w:r w:rsidR="00C74F87" w:rsidRPr="00106934">
        <w:rPr>
          <w:lang w:val="es-ES"/>
        </w:rPr>
        <w:t xml:space="preserve"> a simple vista, </w:t>
      </w:r>
      <w:r w:rsidR="00106934" w:rsidRPr="00106934">
        <w:rPr>
          <w:lang w:val="es-ES"/>
        </w:rPr>
        <w:t xml:space="preserve">se puede </w:t>
      </w:r>
      <w:r w:rsidR="005F704F">
        <w:rPr>
          <w:lang w:val="es-ES"/>
        </w:rPr>
        <w:t>ver</w:t>
      </w:r>
      <w:r w:rsidR="00106934" w:rsidRPr="00106934">
        <w:rPr>
          <w:lang w:val="es-ES"/>
        </w:rPr>
        <w:t xml:space="preserve"> por medio de </w:t>
      </w:r>
      <w:r w:rsidR="00C74F87" w:rsidRPr="00106934">
        <w:rPr>
          <w:lang w:val="es-ES"/>
        </w:rPr>
        <w:t>las cámaras</w:t>
      </w:r>
      <w:r w:rsidR="008F784E" w:rsidRPr="00106934">
        <w:rPr>
          <w:lang w:val="es-ES"/>
        </w:rPr>
        <w:t xml:space="preserve">: </w:t>
      </w:r>
      <w:r w:rsidR="00106934">
        <w:rPr>
          <w:lang w:val="es-ES"/>
        </w:rPr>
        <w:t>«</w:t>
      </w:r>
      <w:r w:rsidR="00106934" w:rsidRPr="00191C5C">
        <w:rPr>
          <w:lang w:val="es-ES"/>
        </w:rPr>
        <w:t>Los</w:t>
      </w:r>
      <w:r w:rsidR="00106934">
        <w:rPr>
          <w:lang w:val="es-ES"/>
        </w:rPr>
        <w:t xml:space="preserve"> monitores</w:t>
      </w:r>
      <w:r w:rsidR="006358A8">
        <w:rPr>
          <w:lang w:val="es-ES"/>
        </w:rPr>
        <w:t xml:space="preserve"> del puesto de mando nos muestran el final de la cinta de carga y la parte trasera de la máquina</w:t>
      </w:r>
      <w:r w:rsidR="006665DC" w:rsidRPr="0024538A">
        <w:rPr>
          <w:lang w:val="es-ES"/>
        </w:rPr>
        <w:t>»</w:t>
      </w:r>
      <w:r w:rsidR="006358A8">
        <w:rPr>
          <w:lang w:val="es-ES"/>
        </w:rPr>
        <w:t>, explica Cook.</w:t>
      </w:r>
      <w:r w:rsidR="00106934">
        <w:rPr>
          <w:lang w:val="es-ES"/>
        </w:rPr>
        <w:t xml:space="preserve"> </w:t>
      </w:r>
      <w:r w:rsidR="008F784E" w:rsidRPr="006358A8">
        <w:rPr>
          <w:lang w:val="es-ES"/>
        </w:rPr>
        <w:t>„</w:t>
      </w:r>
      <w:r w:rsidR="006358A8">
        <w:rPr>
          <w:lang w:val="es-ES"/>
        </w:rPr>
        <w:t>Para el conductor de la máquina, e</w:t>
      </w:r>
      <w:r w:rsidR="006358A8" w:rsidRPr="006358A8">
        <w:rPr>
          <w:lang w:val="es-ES"/>
        </w:rPr>
        <w:t>sto marca claramente la diferencia respecto a la productividad y seguridad. Tiene más control sobre la carga puesto que ve exactamente lo que llega al cami</w:t>
      </w:r>
      <w:r w:rsidR="006358A8">
        <w:rPr>
          <w:lang w:val="es-ES"/>
        </w:rPr>
        <w:t xml:space="preserve">ón. </w:t>
      </w:r>
      <w:r w:rsidR="00A021F4">
        <w:rPr>
          <w:lang w:val="es-ES"/>
        </w:rPr>
        <w:t xml:space="preserve">Sobre todo, al conducir en curvas la visibilidad sobre la cinta de carga es muy limitada. </w:t>
      </w:r>
      <w:r w:rsidR="00A021F4" w:rsidRPr="00FC41E0">
        <w:rPr>
          <w:lang w:val="es-ES"/>
        </w:rPr>
        <w:t xml:space="preserve">Con ayuda de </w:t>
      </w:r>
      <w:r w:rsidR="00A021F4" w:rsidRPr="00191C5C">
        <w:rPr>
          <w:lang w:val="es-ES"/>
        </w:rPr>
        <w:t>la cámara</w:t>
      </w:r>
      <w:r w:rsidR="00A021F4" w:rsidRPr="00A021F4">
        <w:rPr>
          <w:lang w:val="es-ES"/>
        </w:rPr>
        <w:t xml:space="preserve"> uno puede ver perfectamente el ma</w:t>
      </w:r>
      <w:r w:rsidR="00A021F4">
        <w:rPr>
          <w:lang w:val="es-ES"/>
        </w:rPr>
        <w:t>terial y la superficie de carga».</w:t>
      </w:r>
    </w:p>
    <w:p w:rsidR="008F784E" w:rsidRPr="00515720" w:rsidRDefault="00DD1E33" w:rsidP="008F784E">
      <w:pPr>
        <w:pStyle w:val="Text"/>
        <w:spacing w:after="240" w:line="300" w:lineRule="exact"/>
        <w:rPr>
          <w:lang w:val="es-ES"/>
        </w:rPr>
      </w:pPr>
      <w:r>
        <w:rPr>
          <w:lang w:val="es-ES"/>
        </w:rPr>
        <w:t>D</w:t>
      </w:r>
      <w:r w:rsidR="003B7B13" w:rsidRPr="00027282">
        <w:rPr>
          <w:lang w:val="es-ES"/>
        </w:rPr>
        <w:t>urante l</w:t>
      </w:r>
      <w:r w:rsidR="00027282" w:rsidRPr="00027282">
        <w:rPr>
          <w:lang w:val="es-ES"/>
        </w:rPr>
        <w:t xml:space="preserve">a marcha atrás, </w:t>
      </w:r>
      <w:r w:rsidR="00191C5C" w:rsidRPr="00191C5C">
        <w:rPr>
          <w:lang w:val="es-ES"/>
        </w:rPr>
        <w:t>la</w:t>
      </w:r>
      <w:r w:rsidR="00191C5C">
        <w:rPr>
          <w:lang w:val="es-ES"/>
        </w:rPr>
        <w:t xml:space="preserve"> cámara</w:t>
      </w:r>
      <w:r w:rsidR="00027282" w:rsidRPr="00027282">
        <w:rPr>
          <w:lang w:val="es-ES"/>
        </w:rPr>
        <w:t xml:space="preserve"> muestra tambi</w:t>
      </w:r>
      <w:r w:rsidR="00027282">
        <w:rPr>
          <w:lang w:val="es-ES"/>
        </w:rPr>
        <w:t>én lo que pasa detrás de la máquina</w:t>
      </w:r>
      <w:r w:rsidR="002420FE" w:rsidRPr="00027282">
        <w:rPr>
          <w:lang w:val="es-ES"/>
        </w:rPr>
        <w:t xml:space="preserve">, </w:t>
      </w:r>
      <w:r w:rsidR="00027282">
        <w:rPr>
          <w:lang w:val="es-ES"/>
        </w:rPr>
        <w:t xml:space="preserve">por ejemplo, si pasa un coche o una persona. </w:t>
      </w:r>
      <w:r w:rsidR="007E2997" w:rsidRPr="007E2997">
        <w:rPr>
          <w:lang w:val="es-ES"/>
        </w:rPr>
        <w:t xml:space="preserve">Eso </w:t>
      </w:r>
      <w:r w:rsidR="007E2997">
        <w:rPr>
          <w:lang w:val="es-ES"/>
        </w:rPr>
        <w:t xml:space="preserve">aumenta la seguridad en la obra, sin tener </w:t>
      </w:r>
      <w:r w:rsidR="007E2997" w:rsidRPr="007E2997">
        <w:rPr>
          <w:lang w:val="es-ES"/>
        </w:rPr>
        <w:t xml:space="preserve">que </w:t>
      </w:r>
      <w:r w:rsidR="00F54B2C">
        <w:rPr>
          <w:lang w:val="es-ES"/>
        </w:rPr>
        <w:t>confiar</w:t>
      </w:r>
      <w:r w:rsidR="007E2997" w:rsidRPr="007E2997">
        <w:rPr>
          <w:lang w:val="es-ES"/>
        </w:rPr>
        <w:t xml:space="preserve"> solamente </w:t>
      </w:r>
      <w:r w:rsidR="00F54B2C">
        <w:rPr>
          <w:lang w:val="es-ES"/>
        </w:rPr>
        <w:t>en</w:t>
      </w:r>
      <w:r w:rsidR="007E2997" w:rsidRPr="007E2997">
        <w:rPr>
          <w:lang w:val="es-ES"/>
        </w:rPr>
        <w:t xml:space="preserve"> las indicaciones del </w:t>
      </w:r>
      <w:r w:rsidR="007E2997">
        <w:rPr>
          <w:lang w:val="es-ES"/>
        </w:rPr>
        <w:t xml:space="preserve">operario desde tierra. </w:t>
      </w:r>
      <w:r w:rsidR="007E2997" w:rsidRPr="00515720">
        <w:rPr>
          <w:lang w:val="es-ES"/>
        </w:rPr>
        <w:t>«</w:t>
      </w:r>
      <w:r w:rsidR="00515720" w:rsidRPr="00515720">
        <w:rPr>
          <w:lang w:val="es-ES"/>
        </w:rPr>
        <w:t>De hecho, l</w:t>
      </w:r>
      <w:r w:rsidR="007E2997" w:rsidRPr="00515720">
        <w:rPr>
          <w:lang w:val="es-ES"/>
        </w:rPr>
        <w:t>a cámara elimina un</w:t>
      </w:r>
      <w:r w:rsidR="00515720" w:rsidRPr="00515720">
        <w:rPr>
          <w:lang w:val="es-ES"/>
        </w:rPr>
        <w:t xml:space="preserve"> ángulo muerto </w:t>
      </w:r>
      <w:r w:rsidR="00515720">
        <w:rPr>
          <w:lang w:val="es-ES"/>
        </w:rPr>
        <w:t>crucia</w:t>
      </w:r>
      <w:r w:rsidR="00515720" w:rsidRPr="00515720">
        <w:rPr>
          <w:lang w:val="es-ES"/>
        </w:rPr>
        <w:t>l</w:t>
      </w:r>
      <w:r w:rsidR="0051570F">
        <w:rPr>
          <w:lang w:val="es-ES"/>
        </w:rPr>
        <w:t>»,</w:t>
      </w:r>
      <w:r w:rsidR="008F784E" w:rsidRPr="00515720">
        <w:rPr>
          <w:lang w:val="es-ES"/>
        </w:rPr>
        <w:t xml:space="preserve"> </w:t>
      </w:r>
      <w:r w:rsidR="0051570F">
        <w:rPr>
          <w:lang w:val="es-ES"/>
        </w:rPr>
        <w:t>dice</w:t>
      </w:r>
      <w:r w:rsidR="008F784E" w:rsidRPr="00515720">
        <w:rPr>
          <w:lang w:val="es-ES"/>
        </w:rPr>
        <w:t xml:space="preserve"> Nedzweckas. </w:t>
      </w:r>
    </w:p>
    <w:p w:rsidR="005F6CD4" w:rsidRPr="003F5A1E" w:rsidRDefault="00A54CD0" w:rsidP="005F6CD4">
      <w:pPr>
        <w:pStyle w:val="Text"/>
        <w:spacing w:line="300" w:lineRule="exact"/>
        <w:rPr>
          <w:b/>
          <w:lang w:val="es-ES"/>
        </w:rPr>
      </w:pPr>
      <w:r w:rsidRPr="003F5A1E">
        <w:rPr>
          <w:b/>
          <w:lang w:val="es-ES"/>
        </w:rPr>
        <w:t>Costello:</w:t>
      </w:r>
      <w:r w:rsidR="00EE4C53" w:rsidRPr="003F5A1E">
        <w:rPr>
          <w:b/>
          <w:lang w:val="es-ES"/>
        </w:rPr>
        <w:t xml:space="preserve"> </w:t>
      </w:r>
      <w:r w:rsidR="00191C5C">
        <w:rPr>
          <w:b/>
          <w:lang w:val="es-ES"/>
        </w:rPr>
        <w:t>e</w:t>
      </w:r>
      <w:r w:rsidR="00191C5C" w:rsidRPr="00191C5C">
        <w:rPr>
          <w:b/>
          <w:lang w:val="es-ES"/>
        </w:rPr>
        <w:t>xperiencia,</w:t>
      </w:r>
      <w:r w:rsidR="003F5A1E" w:rsidRPr="00191C5C">
        <w:rPr>
          <w:b/>
          <w:lang w:val="es-ES"/>
        </w:rPr>
        <w:t xml:space="preserve"> conocimientos</w:t>
      </w:r>
      <w:r w:rsidR="003F5A1E" w:rsidRPr="003F5A1E">
        <w:rPr>
          <w:b/>
          <w:lang w:val="es-ES"/>
        </w:rPr>
        <w:t xml:space="preserve"> y tecnología de fresado </w:t>
      </w:r>
      <w:r w:rsidR="00646C72" w:rsidRPr="003F5A1E">
        <w:rPr>
          <w:b/>
          <w:lang w:val="es-ES"/>
        </w:rPr>
        <w:t>líder</w:t>
      </w:r>
      <w:r w:rsidR="00EE4C53" w:rsidRPr="003F5A1E">
        <w:rPr>
          <w:b/>
          <w:lang w:val="es-ES"/>
        </w:rPr>
        <w:t xml:space="preserve"> </w:t>
      </w:r>
      <w:r w:rsidR="003F5A1E">
        <w:rPr>
          <w:b/>
          <w:lang w:val="es-ES"/>
        </w:rPr>
        <w:t xml:space="preserve">como </w:t>
      </w:r>
      <w:r w:rsidR="00646C72">
        <w:rPr>
          <w:b/>
          <w:lang w:val="es-ES"/>
        </w:rPr>
        <w:t>base</w:t>
      </w:r>
      <w:r w:rsidR="003F5A1E">
        <w:rPr>
          <w:b/>
          <w:lang w:val="es-ES"/>
        </w:rPr>
        <w:t xml:space="preserve"> </w:t>
      </w:r>
      <w:r w:rsidR="00046B30">
        <w:rPr>
          <w:b/>
          <w:lang w:val="es-ES"/>
        </w:rPr>
        <w:t>d</w:t>
      </w:r>
      <w:r w:rsidR="003F5A1E">
        <w:rPr>
          <w:b/>
          <w:lang w:val="es-ES"/>
        </w:rPr>
        <w:t xml:space="preserve">el éxito </w:t>
      </w:r>
    </w:p>
    <w:p w:rsidR="008F784E" w:rsidRPr="007E13DD" w:rsidRDefault="004918C5" w:rsidP="008F784E">
      <w:pPr>
        <w:pStyle w:val="Text"/>
        <w:spacing w:after="240" w:line="300" w:lineRule="exact"/>
        <w:rPr>
          <w:lang w:val="es-ES"/>
        </w:rPr>
      </w:pPr>
      <w:r w:rsidRPr="004918C5">
        <w:rPr>
          <w:lang w:val="es-ES"/>
        </w:rPr>
        <w:t xml:space="preserve">Con más de </w:t>
      </w:r>
      <w:r w:rsidR="005F6CD4" w:rsidRPr="004918C5">
        <w:rPr>
          <w:lang w:val="es-ES"/>
        </w:rPr>
        <w:t xml:space="preserve">100 </w:t>
      </w:r>
      <w:r w:rsidR="0055786F" w:rsidRPr="004918C5">
        <w:rPr>
          <w:lang w:val="es-ES"/>
        </w:rPr>
        <w:t>años</w:t>
      </w:r>
      <w:r w:rsidRPr="004918C5">
        <w:rPr>
          <w:lang w:val="es-ES"/>
        </w:rPr>
        <w:t xml:space="preserve"> de expe</w:t>
      </w:r>
      <w:r>
        <w:rPr>
          <w:lang w:val="es-ES"/>
        </w:rPr>
        <w:t>riencia en el campo del fresad</w:t>
      </w:r>
      <w:r w:rsidR="00FC297C">
        <w:rPr>
          <w:lang w:val="es-ES"/>
        </w:rPr>
        <w:t>o</w:t>
      </w:r>
      <w:r>
        <w:rPr>
          <w:lang w:val="es-ES"/>
        </w:rPr>
        <w:t>, el equipo de gestión de Costello sabe muy bien qué es lo esencial.</w:t>
      </w:r>
      <w:r w:rsidR="005F6CD4" w:rsidRPr="004918C5">
        <w:rPr>
          <w:lang w:val="es-ES"/>
        </w:rPr>
        <w:t xml:space="preserve"> </w:t>
      </w:r>
      <w:r w:rsidR="00623B00">
        <w:rPr>
          <w:lang w:val="es-ES"/>
        </w:rPr>
        <w:t>Al fin y al cabo</w:t>
      </w:r>
      <w:r w:rsidR="0055786F" w:rsidRPr="0055786F">
        <w:rPr>
          <w:lang w:val="es-ES"/>
        </w:rPr>
        <w:t xml:space="preserve">, el éxito de la empresa se basa en suministrar un trabajo convincente con productos, tecnologías y servicios de alta calidad, desde hace tres generaciones. </w:t>
      </w:r>
      <w:r w:rsidR="00181A1E" w:rsidRPr="007E13DD">
        <w:rPr>
          <w:lang w:val="es-ES"/>
        </w:rPr>
        <w:t xml:space="preserve">Jim Cook </w:t>
      </w:r>
      <w:r w:rsidR="007A0470">
        <w:rPr>
          <w:lang w:val="es-ES"/>
        </w:rPr>
        <w:t>tiene</w:t>
      </w:r>
      <w:r w:rsidR="00A757FF" w:rsidRPr="007E13DD">
        <w:rPr>
          <w:lang w:val="es-ES"/>
        </w:rPr>
        <w:t xml:space="preserve"> una opinión muy clara al respecto: </w:t>
      </w:r>
      <w:r w:rsidR="000E0F58">
        <w:rPr>
          <w:lang w:val="es-ES"/>
        </w:rPr>
        <w:t>«</w:t>
      </w:r>
      <w:r w:rsidR="007E13DD" w:rsidRPr="007E13DD">
        <w:rPr>
          <w:lang w:val="es-ES"/>
        </w:rPr>
        <w:t xml:space="preserve">Para mí, las mejores </w:t>
      </w:r>
      <w:r w:rsidR="007E13DD">
        <w:rPr>
          <w:lang w:val="es-ES"/>
        </w:rPr>
        <w:t xml:space="preserve">fresadoras son las de Wirtgen». </w:t>
      </w:r>
    </w:p>
    <w:p w:rsidR="002E765F" w:rsidRPr="007E13DD" w:rsidRDefault="002E765F" w:rsidP="00C644CA">
      <w:pPr>
        <w:pStyle w:val="Text"/>
        <w:rPr>
          <w:lang w:val="es-ES"/>
        </w:rPr>
      </w:pPr>
      <w:r w:rsidRPr="007E13DD">
        <w:rPr>
          <w:lang w:val="es-ES"/>
        </w:rPr>
        <w:br w:type="page"/>
      </w:r>
    </w:p>
    <w:p w:rsidR="00D166AC" w:rsidRPr="007E13DD" w:rsidRDefault="002844EF" w:rsidP="00C644CA">
      <w:pPr>
        <w:pStyle w:val="HeadlineFotos"/>
        <w:rPr>
          <w:lang w:val="es-ES"/>
        </w:rPr>
      </w:pPr>
      <w:r w:rsidRPr="007E13DD">
        <w:rPr>
          <w:rFonts w:ascii="Verdana" w:eastAsia="Calibri" w:hAnsi="Verdana" w:cs="Times New Roman"/>
          <w:caps w:val="0"/>
          <w:szCs w:val="22"/>
          <w:lang w:val="es-ES"/>
        </w:rPr>
        <w:lastRenderedPageBreak/>
        <w:t>Fotos</w:t>
      </w:r>
      <w:r w:rsidR="00D166AC" w:rsidRPr="007E13DD">
        <w:rPr>
          <w:lang w:val="es-ES"/>
        </w:rPr>
        <w:t>:</w:t>
      </w:r>
    </w:p>
    <w:tbl>
      <w:tblPr>
        <w:tblStyle w:val="Basic"/>
        <w:tblW w:w="0" w:type="auto"/>
        <w:tblCellSpacing w:w="71" w:type="dxa"/>
        <w:tblLook w:val="04A0" w:firstRow="1" w:lastRow="0" w:firstColumn="1" w:lastColumn="0" w:noHBand="0" w:noVBand="1"/>
      </w:tblPr>
      <w:tblGrid>
        <w:gridCol w:w="4999"/>
        <w:gridCol w:w="4809"/>
      </w:tblGrid>
      <w:tr w:rsidR="00D166AC" w:rsidRPr="0064441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B3F3175" wp14:editId="12591353">
                  <wp:extent cx="2668378" cy="1697586"/>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697586"/>
                          </a:xfrm>
                          <a:prstGeom prst="rect">
                            <a:avLst/>
                          </a:prstGeom>
                          <a:noFill/>
                          <a:ln>
                            <a:noFill/>
                          </a:ln>
                        </pic:spPr>
                      </pic:pic>
                    </a:graphicData>
                  </a:graphic>
                </wp:inline>
              </w:drawing>
            </w:r>
          </w:p>
        </w:tc>
        <w:tc>
          <w:tcPr>
            <w:tcW w:w="4832" w:type="dxa"/>
          </w:tcPr>
          <w:p w:rsidR="0014683F" w:rsidRPr="00F74162" w:rsidRDefault="00F00DE1" w:rsidP="0014683F">
            <w:pPr>
              <w:pStyle w:val="berschrift3"/>
              <w:outlineLvl w:val="2"/>
              <w:rPr>
                <w:lang w:val="es-ES"/>
              </w:rPr>
            </w:pPr>
            <w:r w:rsidRPr="00F74162">
              <w:rPr>
                <w:lang w:val="es-ES"/>
              </w:rPr>
              <w:t>W220_00698</w:t>
            </w:r>
          </w:p>
          <w:p w:rsidR="00D166AC" w:rsidRPr="00F74162" w:rsidRDefault="00010208" w:rsidP="00F14438">
            <w:pPr>
              <w:pStyle w:val="Text"/>
              <w:jc w:val="left"/>
              <w:rPr>
                <w:sz w:val="20"/>
                <w:lang w:val="es-ES"/>
              </w:rPr>
            </w:pPr>
            <w:r w:rsidRPr="00010208">
              <w:rPr>
                <w:sz w:val="20"/>
                <w:lang w:val="es-ES"/>
              </w:rPr>
              <w:t xml:space="preserve">El motor diésel de </w:t>
            </w:r>
            <w:r w:rsidR="00002A0B" w:rsidRPr="00010208">
              <w:rPr>
                <w:sz w:val="20"/>
                <w:lang w:val="es-ES"/>
              </w:rPr>
              <w:t xml:space="preserve">777 </w:t>
            </w:r>
            <w:r w:rsidRPr="00010208">
              <w:rPr>
                <w:sz w:val="20"/>
                <w:lang w:val="es-ES"/>
              </w:rPr>
              <w:t>CV</w:t>
            </w:r>
            <w:r w:rsidR="00002A0B" w:rsidRPr="00010208">
              <w:rPr>
                <w:sz w:val="20"/>
                <w:lang w:val="es-ES"/>
              </w:rPr>
              <w:t xml:space="preserve"> </w:t>
            </w:r>
            <w:r w:rsidRPr="00010208">
              <w:rPr>
                <w:sz w:val="20"/>
                <w:lang w:val="es-ES"/>
              </w:rPr>
              <w:t xml:space="preserve">hace de la fresadora grande </w:t>
            </w:r>
            <w:r w:rsidR="00002A0B" w:rsidRPr="00010208">
              <w:rPr>
                <w:sz w:val="20"/>
                <w:lang w:val="es-ES"/>
              </w:rPr>
              <w:t>W 220</w:t>
            </w:r>
            <w:r w:rsidR="0021293A" w:rsidRPr="00010208">
              <w:rPr>
                <w:sz w:val="20"/>
                <w:lang w:val="es-ES"/>
              </w:rPr>
              <w:t xml:space="preserve"> de Wirtgen</w:t>
            </w:r>
            <w:r w:rsidRPr="00010208">
              <w:rPr>
                <w:sz w:val="20"/>
                <w:lang w:val="es-ES"/>
              </w:rPr>
              <w:t xml:space="preserve"> una m</w:t>
            </w:r>
            <w:r>
              <w:rPr>
                <w:sz w:val="20"/>
                <w:lang w:val="es-ES"/>
              </w:rPr>
              <w:t>áquina verdaderamente pote</w:t>
            </w:r>
            <w:r w:rsidR="00A76625">
              <w:rPr>
                <w:sz w:val="20"/>
                <w:lang w:val="es-ES"/>
              </w:rPr>
              <w:t>nte</w:t>
            </w:r>
            <w:r w:rsidR="00000E6F" w:rsidRPr="00010208">
              <w:rPr>
                <w:sz w:val="20"/>
                <w:lang w:val="es-ES"/>
              </w:rPr>
              <w:t>.</w:t>
            </w:r>
            <w:r w:rsidR="00002A0B" w:rsidRPr="00010208">
              <w:rPr>
                <w:sz w:val="20"/>
                <w:lang w:val="es-ES"/>
              </w:rPr>
              <w:t xml:space="preserve"> </w:t>
            </w:r>
            <w:r w:rsidR="009860E2">
              <w:rPr>
                <w:sz w:val="20"/>
                <w:lang w:val="es-ES"/>
              </w:rPr>
              <w:t>El número de</w:t>
            </w:r>
            <w:r w:rsidR="00A86651" w:rsidRPr="00A86651">
              <w:rPr>
                <w:sz w:val="20"/>
                <w:lang w:val="es-ES"/>
              </w:rPr>
              <w:t xml:space="preserve"> revoluciones del ventilador, regulad</w:t>
            </w:r>
            <w:r w:rsidR="0095350A">
              <w:rPr>
                <w:sz w:val="20"/>
                <w:lang w:val="es-ES"/>
              </w:rPr>
              <w:t>o</w:t>
            </w:r>
            <w:r w:rsidR="00A86651" w:rsidRPr="00A86651">
              <w:rPr>
                <w:sz w:val="20"/>
                <w:lang w:val="es-ES"/>
              </w:rPr>
              <w:t xml:space="preserve"> según la temperatura del motor, se encarga de un </w:t>
            </w:r>
            <w:r w:rsidR="00A86651">
              <w:rPr>
                <w:sz w:val="20"/>
                <w:lang w:val="es-ES"/>
              </w:rPr>
              <w:t xml:space="preserve">bajo </w:t>
            </w:r>
            <w:r w:rsidR="00A86651" w:rsidRPr="00A86651">
              <w:rPr>
                <w:sz w:val="20"/>
                <w:lang w:val="es-ES"/>
              </w:rPr>
              <w:t>consumo de energ</w:t>
            </w:r>
            <w:r w:rsidR="00A86651">
              <w:rPr>
                <w:sz w:val="20"/>
                <w:lang w:val="es-ES"/>
              </w:rPr>
              <w:t xml:space="preserve">ía y emisiones de ruido reducidas. </w:t>
            </w:r>
            <w:r w:rsidR="000666F5" w:rsidRPr="000666F5">
              <w:rPr>
                <w:sz w:val="20"/>
                <w:lang w:val="es-ES"/>
              </w:rPr>
              <w:t xml:space="preserve">Con el fin de lograr el rendimiento de fresado ideal bajo </w:t>
            </w:r>
            <w:r w:rsidR="000666F5">
              <w:rPr>
                <w:sz w:val="20"/>
                <w:lang w:val="es-ES"/>
              </w:rPr>
              <w:t>exigencias</w:t>
            </w:r>
            <w:r w:rsidR="000666F5" w:rsidRPr="000666F5">
              <w:rPr>
                <w:sz w:val="20"/>
                <w:lang w:val="es-ES"/>
              </w:rPr>
              <w:t xml:space="preserve"> muy variables, el conductor tiene la posibilidad de escoger entre tres </w:t>
            </w:r>
            <w:r w:rsidR="0095350A">
              <w:rPr>
                <w:sz w:val="20"/>
                <w:lang w:val="es-ES"/>
              </w:rPr>
              <w:t xml:space="preserve">números de </w:t>
            </w:r>
            <w:r w:rsidR="000666F5" w:rsidRPr="000666F5">
              <w:rPr>
                <w:sz w:val="20"/>
                <w:lang w:val="es-ES"/>
              </w:rPr>
              <w:t xml:space="preserve">revoluciones diferentes del tambor de fresado. </w:t>
            </w:r>
          </w:p>
        </w:tc>
      </w:tr>
    </w:tbl>
    <w:p w:rsidR="00D166AC" w:rsidRPr="00F74162" w:rsidRDefault="00D166AC" w:rsidP="00D166AC">
      <w:pPr>
        <w:pStyle w:val="Text"/>
        <w:rPr>
          <w:lang w:val="es-ES"/>
        </w:rPr>
      </w:pPr>
    </w:p>
    <w:tbl>
      <w:tblPr>
        <w:tblStyle w:val="Basic"/>
        <w:tblW w:w="0" w:type="auto"/>
        <w:tblCellSpacing w:w="71" w:type="dxa"/>
        <w:tblLook w:val="04A0" w:firstRow="1" w:lastRow="0" w:firstColumn="1" w:lastColumn="0" w:noHBand="0" w:noVBand="1"/>
      </w:tblPr>
      <w:tblGrid>
        <w:gridCol w:w="5001"/>
        <w:gridCol w:w="4807"/>
      </w:tblGrid>
      <w:tr w:rsidR="00000E6F" w:rsidRPr="00644417" w:rsidTr="00FC29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FC297C">
            <w:r>
              <w:rPr>
                <w:noProof/>
                <w:lang w:eastAsia="de-DE"/>
              </w:rPr>
              <w:drawing>
                <wp:inline distT="0" distB="0" distL="0" distR="0" wp14:anchorId="7E470501" wp14:editId="0597FDDD">
                  <wp:extent cx="2667000" cy="174307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70360" cy="1745271"/>
                          </a:xfrm>
                          <a:prstGeom prst="rect">
                            <a:avLst/>
                          </a:prstGeom>
                          <a:noFill/>
                          <a:ln>
                            <a:noFill/>
                          </a:ln>
                        </pic:spPr>
                      </pic:pic>
                    </a:graphicData>
                  </a:graphic>
                </wp:inline>
              </w:drawing>
            </w:r>
          </w:p>
        </w:tc>
        <w:tc>
          <w:tcPr>
            <w:tcW w:w="4832" w:type="dxa"/>
          </w:tcPr>
          <w:p w:rsidR="00000E6F" w:rsidRPr="00F74162" w:rsidRDefault="00F00DE1" w:rsidP="00FC297C">
            <w:pPr>
              <w:pStyle w:val="berschrift3"/>
              <w:outlineLvl w:val="2"/>
              <w:rPr>
                <w:lang w:val="es-ES"/>
              </w:rPr>
            </w:pPr>
            <w:r w:rsidRPr="00F74162">
              <w:rPr>
                <w:lang w:val="es-ES"/>
              </w:rPr>
              <w:t>W220_00707</w:t>
            </w:r>
          </w:p>
          <w:p w:rsidR="00000E6F" w:rsidRPr="00832F21" w:rsidRDefault="00832F21" w:rsidP="00FC297C">
            <w:pPr>
              <w:pStyle w:val="Text"/>
              <w:jc w:val="left"/>
              <w:rPr>
                <w:sz w:val="20"/>
                <w:lang w:val="es-ES"/>
              </w:rPr>
            </w:pPr>
            <w:r w:rsidRPr="00832F21">
              <w:rPr>
                <w:sz w:val="20"/>
                <w:lang w:val="es-ES"/>
              </w:rPr>
              <w:t xml:space="preserve">El chasis de anchura reducida de la </w:t>
            </w:r>
            <w:r w:rsidR="00002A0B" w:rsidRPr="00832F21">
              <w:rPr>
                <w:sz w:val="20"/>
                <w:lang w:val="es-ES"/>
              </w:rPr>
              <w:t xml:space="preserve">W 220 </w:t>
            </w:r>
            <w:r w:rsidRPr="00832F21">
              <w:rPr>
                <w:sz w:val="20"/>
                <w:lang w:val="es-ES"/>
              </w:rPr>
              <w:t xml:space="preserve">permite que el operario de la máquina tenga una visibilidad </w:t>
            </w:r>
            <w:r>
              <w:rPr>
                <w:sz w:val="20"/>
                <w:lang w:val="es-ES"/>
              </w:rPr>
              <w:t xml:space="preserve">óptima delante de la unidad de fresado y sobre </w:t>
            </w:r>
            <w:r w:rsidR="00FB0877">
              <w:rPr>
                <w:sz w:val="20"/>
                <w:lang w:val="es-ES"/>
              </w:rPr>
              <w:t>el tren de rodaje</w:t>
            </w:r>
            <w:r w:rsidR="000D72ED">
              <w:rPr>
                <w:sz w:val="20"/>
                <w:lang w:val="es-ES"/>
              </w:rPr>
              <w:t xml:space="preserve"> delantero</w:t>
            </w:r>
            <w:r w:rsidR="00FB0877">
              <w:rPr>
                <w:sz w:val="20"/>
                <w:lang w:val="es-ES"/>
              </w:rPr>
              <w:t>.</w:t>
            </w:r>
            <w:r w:rsidR="00002A0B" w:rsidRPr="00832F21">
              <w:rPr>
                <w:sz w:val="20"/>
                <w:lang w:val="es-ES"/>
              </w:rPr>
              <w:t xml:space="preserve"> </w:t>
            </w:r>
          </w:p>
        </w:tc>
      </w:tr>
    </w:tbl>
    <w:p w:rsidR="00000E6F" w:rsidRPr="00832F21" w:rsidRDefault="00000E6F" w:rsidP="00D166AC">
      <w:pPr>
        <w:pStyle w:val="Text"/>
        <w:rPr>
          <w:lang w:val="es-ES"/>
        </w:rPr>
      </w:pPr>
    </w:p>
    <w:tbl>
      <w:tblPr>
        <w:tblStyle w:val="Basic"/>
        <w:tblW w:w="0" w:type="auto"/>
        <w:tblCellSpacing w:w="71" w:type="dxa"/>
        <w:tblLook w:val="04A0" w:firstRow="1" w:lastRow="0" w:firstColumn="1" w:lastColumn="0" w:noHBand="0" w:noVBand="1"/>
      </w:tblPr>
      <w:tblGrid>
        <w:gridCol w:w="4999"/>
        <w:gridCol w:w="4809"/>
      </w:tblGrid>
      <w:tr w:rsidR="00000E6F" w:rsidRPr="00644417" w:rsidTr="00FC29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FC297C">
            <w:r>
              <w:rPr>
                <w:noProof/>
                <w:lang w:eastAsia="de-DE"/>
              </w:rPr>
              <w:drawing>
                <wp:inline distT="0" distB="0" distL="0" distR="0" wp14:anchorId="32F2BC8F" wp14:editId="25389969">
                  <wp:extent cx="2668378" cy="1614975"/>
                  <wp:effectExtent l="0" t="0" r="0" b="444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614975"/>
                          </a:xfrm>
                          <a:prstGeom prst="rect">
                            <a:avLst/>
                          </a:prstGeom>
                          <a:noFill/>
                          <a:ln>
                            <a:noFill/>
                          </a:ln>
                        </pic:spPr>
                      </pic:pic>
                    </a:graphicData>
                  </a:graphic>
                </wp:inline>
              </w:drawing>
            </w:r>
          </w:p>
        </w:tc>
        <w:tc>
          <w:tcPr>
            <w:tcW w:w="4832" w:type="dxa"/>
          </w:tcPr>
          <w:p w:rsidR="00000E6F" w:rsidRPr="00F74162" w:rsidRDefault="00F00DE1" w:rsidP="00FC297C">
            <w:pPr>
              <w:pStyle w:val="berschrift3"/>
              <w:outlineLvl w:val="2"/>
              <w:rPr>
                <w:lang w:val="es-ES"/>
              </w:rPr>
            </w:pPr>
            <w:r w:rsidRPr="00F74162">
              <w:rPr>
                <w:lang w:val="es-ES"/>
              </w:rPr>
              <w:t>W220_00691</w:t>
            </w:r>
          </w:p>
          <w:p w:rsidR="00000E6F" w:rsidRPr="00E51D8B" w:rsidRDefault="00893DE6" w:rsidP="004543CF">
            <w:pPr>
              <w:pStyle w:val="Text"/>
              <w:jc w:val="left"/>
              <w:rPr>
                <w:sz w:val="20"/>
                <w:lang w:val="es-ES"/>
              </w:rPr>
            </w:pPr>
            <w:r w:rsidRPr="00893DE6">
              <w:rPr>
                <w:sz w:val="20"/>
                <w:lang w:val="es-ES"/>
              </w:rPr>
              <w:t xml:space="preserve">Gracias a la iluminación omnidireccional, el fresado con la W 220 </w:t>
            </w:r>
            <w:r>
              <w:rPr>
                <w:sz w:val="20"/>
                <w:lang w:val="es-ES"/>
              </w:rPr>
              <w:t xml:space="preserve">de </w:t>
            </w:r>
            <w:r w:rsidR="004543CF" w:rsidRPr="00893DE6">
              <w:rPr>
                <w:sz w:val="20"/>
                <w:lang w:val="es-ES"/>
              </w:rPr>
              <w:t>Wirtgen</w:t>
            </w:r>
            <w:r>
              <w:rPr>
                <w:sz w:val="20"/>
                <w:lang w:val="es-ES"/>
              </w:rPr>
              <w:t xml:space="preserve"> no </w:t>
            </w:r>
            <w:r w:rsidR="00B73C99">
              <w:rPr>
                <w:sz w:val="20"/>
                <w:lang w:val="es-ES"/>
              </w:rPr>
              <w:t>re</w:t>
            </w:r>
            <w:r>
              <w:rPr>
                <w:sz w:val="20"/>
                <w:lang w:val="es-ES"/>
              </w:rPr>
              <w:t>presenta ningún problema, incluso en los turnos de la noche.</w:t>
            </w:r>
            <w:r w:rsidR="004543CF" w:rsidRPr="00893DE6">
              <w:rPr>
                <w:sz w:val="20"/>
                <w:lang w:val="es-ES"/>
              </w:rPr>
              <w:t xml:space="preserve"> </w:t>
            </w:r>
            <w:r w:rsidR="00244CC5">
              <w:rPr>
                <w:sz w:val="20"/>
                <w:lang w:val="es-ES"/>
              </w:rPr>
              <w:t>Es por ello</w:t>
            </w:r>
            <w:r w:rsidR="00E51D8B" w:rsidRPr="00E51D8B">
              <w:rPr>
                <w:sz w:val="20"/>
                <w:lang w:val="es-ES"/>
              </w:rPr>
              <w:t xml:space="preserve"> </w:t>
            </w:r>
            <w:r w:rsidR="00244CC5">
              <w:rPr>
                <w:sz w:val="20"/>
                <w:lang w:val="es-ES"/>
              </w:rPr>
              <w:t xml:space="preserve">que </w:t>
            </w:r>
            <w:r w:rsidR="00E51D8B" w:rsidRPr="00E51D8B">
              <w:rPr>
                <w:sz w:val="20"/>
                <w:lang w:val="es-ES"/>
              </w:rPr>
              <w:t xml:space="preserve">el operario desde tierra </w:t>
            </w:r>
            <w:r w:rsidR="00E51D8B">
              <w:rPr>
                <w:sz w:val="20"/>
                <w:lang w:val="es-ES"/>
              </w:rPr>
              <w:t xml:space="preserve">puede ver perfectamente y </w:t>
            </w:r>
            <w:r w:rsidR="00257F17">
              <w:rPr>
                <w:sz w:val="20"/>
                <w:lang w:val="es-ES"/>
              </w:rPr>
              <w:t xml:space="preserve">en </w:t>
            </w:r>
            <w:r w:rsidR="00E51D8B">
              <w:rPr>
                <w:sz w:val="20"/>
                <w:lang w:val="es-ES"/>
              </w:rPr>
              <w:t xml:space="preserve">todo </w:t>
            </w:r>
            <w:r w:rsidR="00257F17">
              <w:rPr>
                <w:sz w:val="20"/>
                <w:lang w:val="es-ES"/>
              </w:rPr>
              <w:t>momento</w:t>
            </w:r>
            <w:r w:rsidR="00E51D8B" w:rsidRPr="00E51D8B">
              <w:rPr>
                <w:sz w:val="20"/>
                <w:lang w:val="es-ES"/>
              </w:rPr>
              <w:t xml:space="preserve">, </w:t>
            </w:r>
            <w:r w:rsidR="00E51D8B">
              <w:rPr>
                <w:sz w:val="20"/>
                <w:lang w:val="es-ES"/>
              </w:rPr>
              <w:t>la caja del tambor de fresado y el resultado de fresado</w:t>
            </w:r>
            <w:r w:rsidR="00257F17">
              <w:rPr>
                <w:sz w:val="20"/>
                <w:lang w:val="es-ES"/>
              </w:rPr>
              <w:t>,</w:t>
            </w:r>
            <w:r w:rsidR="00257F17" w:rsidRPr="00E51D8B">
              <w:rPr>
                <w:sz w:val="20"/>
                <w:lang w:val="es-ES"/>
              </w:rPr>
              <w:t xml:space="preserve"> </w:t>
            </w:r>
            <w:r w:rsidR="00257F17">
              <w:rPr>
                <w:sz w:val="20"/>
                <w:lang w:val="es-ES"/>
              </w:rPr>
              <w:t>entre otras cosas</w:t>
            </w:r>
            <w:r w:rsidR="00E51D8B">
              <w:rPr>
                <w:sz w:val="20"/>
                <w:lang w:val="es-ES"/>
              </w:rPr>
              <w:t xml:space="preserve">. </w:t>
            </w:r>
          </w:p>
        </w:tc>
      </w:tr>
    </w:tbl>
    <w:p w:rsidR="00000E6F" w:rsidRPr="00E51D8B" w:rsidRDefault="00000E6F" w:rsidP="00D166AC">
      <w:pPr>
        <w:pStyle w:val="Text"/>
        <w:rPr>
          <w:lang w:val="es-ES"/>
        </w:rPr>
      </w:pPr>
    </w:p>
    <w:tbl>
      <w:tblPr>
        <w:tblStyle w:val="Basic"/>
        <w:tblW w:w="0" w:type="auto"/>
        <w:tblCellSpacing w:w="71" w:type="dxa"/>
        <w:tblLook w:val="04A0" w:firstRow="1" w:lastRow="0" w:firstColumn="1" w:lastColumn="0" w:noHBand="0" w:noVBand="1"/>
      </w:tblPr>
      <w:tblGrid>
        <w:gridCol w:w="5001"/>
        <w:gridCol w:w="4807"/>
      </w:tblGrid>
      <w:tr w:rsidR="00000E6F" w:rsidRPr="00644417" w:rsidTr="00FC29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FC297C">
            <w:r>
              <w:rPr>
                <w:noProof/>
                <w:lang w:eastAsia="de-DE"/>
              </w:rPr>
              <w:lastRenderedPageBreak/>
              <w:drawing>
                <wp:inline distT="0" distB="0" distL="0" distR="0" wp14:anchorId="2B09BC7E" wp14:editId="2F90EEBD">
                  <wp:extent cx="2667000" cy="169545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70896" cy="1697927"/>
                          </a:xfrm>
                          <a:prstGeom prst="rect">
                            <a:avLst/>
                          </a:prstGeom>
                          <a:noFill/>
                          <a:ln>
                            <a:noFill/>
                          </a:ln>
                        </pic:spPr>
                      </pic:pic>
                    </a:graphicData>
                  </a:graphic>
                </wp:inline>
              </w:drawing>
            </w:r>
          </w:p>
        </w:tc>
        <w:tc>
          <w:tcPr>
            <w:tcW w:w="4832" w:type="dxa"/>
          </w:tcPr>
          <w:p w:rsidR="00000E6F" w:rsidRPr="00F74162" w:rsidRDefault="00F00DE1" w:rsidP="00FC297C">
            <w:pPr>
              <w:pStyle w:val="berschrift3"/>
              <w:outlineLvl w:val="2"/>
              <w:rPr>
                <w:lang w:val="es-ES"/>
              </w:rPr>
            </w:pPr>
            <w:r w:rsidRPr="00F74162">
              <w:rPr>
                <w:lang w:val="es-ES"/>
              </w:rPr>
              <w:t>W220_00686</w:t>
            </w:r>
          </w:p>
          <w:p w:rsidR="00000E6F" w:rsidRPr="00222897" w:rsidRDefault="00F5786F" w:rsidP="004543CF">
            <w:pPr>
              <w:pStyle w:val="Text"/>
              <w:jc w:val="left"/>
              <w:rPr>
                <w:sz w:val="20"/>
                <w:lang w:val="es-ES"/>
              </w:rPr>
            </w:pPr>
            <w:r w:rsidRPr="00222897">
              <w:rPr>
                <w:sz w:val="20"/>
                <w:lang w:val="es-ES"/>
              </w:rPr>
              <w:t xml:space="preserve">Incluso en el panel de mando del sistema de nivelación </w:t>
            </w:r>
            <w:r w:rsidR="00222897" w:rsidRPr="00222897">
              <w:rPr>
                <w:sz w:val="20"/>
                <w:lang w:val="es-ES"/>
              </w:rPr>
              <w:t xml:space="preserve">LEVEL PRO de Wirtgen, es posible ajustar los parámetros </w:t>
            </w:r>
            <w:r w:rsidR="00F0088B">
              <w:rPr>
                <w:sz w:val="20"/>
                <w:lang w:val="es-ES"/>
              </w:rPr>
              <w:t xml:space="preserve">por separado </w:t>
            </w:r>
            <w:r w:rsidR="00222897" w:rsidRPr="00222897">
              <w:rPr>
                <w:sz w:val="20"/>
                <w:lang w:val="es-ES"/>
              </w:rPr>
              <w:t>como si fuera de día, gracias a la iluminaci</w:t>
            </w:r>
            <w:r w:rsidR="00222897">
              <w:rPr>
                <w:sz w:val="20"/>
                <w:lang w:val="es-ES"/>
              </w:rPr>
              <w:t xml:space="preserve">ón completa de la máquina y de los instrumentos. </w:t>
            </w:r>
          </w:p>
        </w:tc>
      </w:tr>
    </w:tbl>
    <w:p w:rsidR="00000E6F" w:rsidRPr="00222897" w:rsidRDefault="00000E6F" w:rsidP="00D166AC">
      <w:pPr>
        <w:pStyle w:val="Text"/>
        <w:rPr>
          <w:lang w:val="es-ES"/>
        </w:rPr>
      </w:pPr>
    </w:p>
    <w:tbl>
      <w:tblPr>
        <w:tblStyle w:val="Basic"/>
        <w:tblW w:w="0" w:type="auto"/>
        <w:tblCellSpacing w:w="71" w:type="dxa"/>
        <w:tblLook w:val="04A0" w:firstRow="1" w:lastRow="0" w:firstColumn="1" w:lastColumn="0" w:noHBand="0" w:noVBand="1"/>
      </w:tblPr>
      <w:tblGrid>
        <w:gridCol w:w="4999"/>
        <w:gridCol w:w="4809"/>
      </w:tblGrid>
      <w:tr w:rsidR="00EB3179" w:rsidRPr="00644417" w:rsidTr="00FC297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FC297C">
            <w:r>
              <w:rPr>
                <w:noProof/>
                <w:lang w:eastAsia="de-DE"/>
              </w:rPr>
              <w:drawing>
                <wp:inline distT="0" distB="0" distL="0" distR="0" wp14:anchorId="66238EA4" wp14:editId="7D241C71">
                  <wp:extent cx="2647950" cy="180975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51286" cy="1812030"/>
                          </a:xfrm>
                          <a:prstGeom prst="rect">
                            <a:avLst/>
                          </a:prstGeom>
                          <a:noFill/>
                          <a:ln>
                            <a:noFill/>
                          </a:ln>
                        </pic:spPr>
                      </pic:pic>
                    </a:graphicData>
                  </a:graphic>
                </wp:inline>
              </w:drawing>
            </w:r>
          </w:p>
        </w:tc>
        <w:tc>
          <w:tcPr>
            <w:tcW w:w="4832" w:type="dxa"/>
          </w:tcPr>
          <w:p w:rsidR="00000E6F" w:rsidRPr="00F74162" w:rsidRDefault="00F00DE1" w:rsidP="00FC297C">
            <w:pPr>
              <w:pStyle w:val="berschrift3"/>
              <w:outlineLvl w:val="2"/>
              <w:rPr>
                <w:lang w:val="es-ES"/>
              </w:rPr>
            </w:pPr>
            <w:r w:rsidRPr="00F74162">
              <w:rPr>
                <w:lang w:val="es-ES"/>
              </w:rPr>
              <w:t>W220_00693</w:t>
            </w:r>
          </w:p>
          <w:p w:rsidR="00000E6F" w:rsidRPr="00F74162" w:rsidRDefault="00422320" w:rsidP="00EB3179">
            <w:pPr>
              <w:pStyle w:val="Text"/>
              <w:jc w:val="left"/>
              <w:rPr>
                <w:sz w:val="20"/>
                <w:lang w:val="es-ES"/>
              </w:rPr>
            </w:pPr>
            <w:r>
              <w:rPr>
                <w:sz w:val="20"/>
                <w:lang w:val="es-ES"/>
              </w:rPr>
              <w:t>L</w:t>
            </w:r>
            <w:r w:rsidR="002A68BF" w:rsidRPr="00C26F9C">
              <w:rPr>
                <w:sz w:val="20"/>
                <w:lang w:val="es-ES"/>
              </w:rPr>
              <w:t xml:space="preserve">os elementos de mando </w:t>
            </w:r>
            <w:r w:rsidR="00E55765">
              <w:rPr>
                <w:sz w:val="20"/>
                <w:lang w:val="es-ES"/>
              </w:rPr>
              <w:t>de</w:t>
            </w:r>
            <w:r w:rsidR="00E55765" w:rsidRPr="00C26F9C">
              <w:rPr>
                <w:sz w:val="20"/>
                <w:lang w:val="es-ES"/>
              </w:rPr>
              <w:t xml:space="preserve"> la W 220 </w:t>
            </w:r>
            <w:r w:rsidR="00E55765">
              <w:rPr>
                <w:sz w:val="20"/>
                <w:lang w:val="es-ES"/>
              </w:rPr>
              <w:t>de</w:t>
            </w:r>
            <w:r w:rsidR="00E55765" w:rsidRPr="00C26F9C">
              <w:rPr>
                <w:sz w:val="20"/>
                <w:lang w:val="es-ES"/>
              </w:rPr>
              <w:t xml:space="preserve"> Wirtgen</w:t>
            </w:r>
            <w:r w:rsidR="00E55765">
              <w:rPr>
                <w:sz w:val="20"/>
                <w:lang w:val="es-ES"/>
              </w:rPr>
              <w:t>,</w:t>
            </w:r>
            <w:r w:rsidR="00E55765" w:rsidRPr="00C26F9C">
              <w:rPr>
                <w:sz w:val="20"/>
                <w:lang w:val="es-ES"/>
              </w:rPr>
              <w:t xml:space="preserve"> de diseño ergonómico</w:t>
            </w:r>
            <w:r w:rsidR="00E55765">
              <w:rPr>
                <w:sz w:val="20"/>
                <w:lang w:val="es-ES"/>
              </w:rPr>
              <w:t xml:space="preserve">, </w:t>
            </w:r>
            <w:r w:rsidR="00642C33" w:rsidRPr="00C26F9C">
              <w:rPr>
                <w:sz w:val="20"/>
                <w:lang w:val="es-ES"/>
              </w:rPr>
              <w:t>claramente dispuestos</w:t>
            </w:r>
            <w:r w:rsidR="00E55765">
              <w:rPr>
                <w:sz w:val="20"/>
                <w:lang w:val="es-ES"/>
              </w:rPr>
              <w:t xml:space="preserve"> y</w:t>
            </w:r>
            <w:r w:rsidR="00642C33">
              <w:rPr>
                <w:sz w:val="20"/>
                <w:lang w:val="es-ES"/>
              </w:rPr>
              <w:t xml:space="preserve"> con iluminación de fondo, </w:t>
            </w:r>
            <w:r>
              <w:rPr>
                <w:sz w:val="20"/>
                <w:lang w:val="es-ES"/>
              </w:rPr>
              <w:t xml:space="preserve">se encargan de que </w:t>
            </w:r>
            <w:r w:rsidR="00387595">
              <w:rPr>
                <w:sz w:val="20"/>
                <w:lang w:val="es-ES"/>
              </w:rPr>
              <w:t>c</w:t>
            </w:r>
            <w:r w:rsidR="00C04FC1" w:rsidRPr="00C26F9C">
              <w:rPr>
                <w:sz w:val="20"/>
                <w:lang w:val="es-ES"/>
              </w:rPr>
              <w:t xml:space="preserve">ada maniobra </w:t>
            </w:r>
            <w:r w:rsidR="006107E0" w:rsidRPr="00C26F9C">
              <w:rPr>
                <w:sz w:val="20"/>
                <w:lang w:val="es-ES"/>
              </w:rPr>
              <w:t xml:space="preserve">del conductor de la fresadora </w:t>
            </w:r>
            <w:r w:rsidR="00294A3F">
              <w:rPr>
                <w:sz w:val="20"/>
                <w:lang w:val="es-ES"/>
              </w:rPr>
              <w:t>funcione</w:t>
            </w:r>
            <w:r w:rsidR="00642C33">
              <w:rPr>
                <w:sz w:val="20"/>
                <w:lang w:val="es-ES"/>
              </w:rPr>
              <w:t xml:space="preserve"> </w:t>
            </w:r>
            <w:r w:rsidR="00A443D8">
              <w:rPr>
                <w:sz w:val="20"/>
                <w:lang w:val="es-ES"/>
              </w:rPr>
              <w:t>a la perfección</w:t>
            </w:r>
            <w:r w:rsidR="00C26F9C" w:rsidRPr="00C26F9C">
              <w:rPr>
                <w:sz w:val="20"/>
                <w:lang w:val="es-ES"/>
              </w:rPr>
              <w:t xml:space="preserve">. </w:t>
            </w:r>
            <w:r w:rsidR="006C0256" w:rsidRPr="00F74162">
              <w:rPr>
                <w:sz w:val="20"/>
                <w:lang w:val="es-ES"/>
              </w:rPr>
              <w:t xml:space="preserve">Esto permite </w:t>
            </w:r>
            <w:r w:rsidR="006C0256" w:rsidRPr="006B1178">
              <w:rPr>
                <w:sz w:val="20"/>
                <w:lang w:val="es-ES"/>
              </w:rPr>
              <w:t>aún</w:t>
            </w:r>
            <w:r w:rsidR="006C0256" w:rsidRPr="00F74162">
              <w:rPr>
                <w:sz w:val="20"/>
                <w:lang w:val="es-ES"/>
              </w:rPr>
              <w:t xml:space="preserve"> más un trabajo sin fatiga, productivo y muy sencillo.</w:t>
            </w:r>
            <w:r w:rsidR="00EB3179" w:rsidRPr="00F74162">
              <w:rPr>
                <w:sz w:val="20"/>
                <w:lang w:val="es-ES"/>
              </w:rPr>
              <w:t xml:space="preserve"> </w:t>
            </w:r>
          </w:p>
        </w:tc>
      </w:tr>
    </w:tbl>
    <w:p w:rsidR="00000E6F" w:rsidRPr="00F74162" w:rsidDel="00CE04E7" w:rsidRDefault="00000E6F" w:rsidP="00D166AC">
      <w:pPr>
        <w:pStyle w:val="Text"/>
        <w:rPr>
          <w:del w:id="1" w:author="Marion" w:date="2017-02-22T12:17:00Z"/>
          <w:lang w:val="es-ES"/>
        </w:rPr>
      </w:pPr>
    </w:p>
    <w:p w:rsidR="00F14438" w:rsidRPr="002657E9" w:rsidRDefault="00F14438" w:rsidP="00F14438">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F14438" w:rsidRPr="002657E9" w:rsidRDefault="00F14438" w:rsidP="00F14438">
      <w:pPr>
        <w:pStyle w:val="Text"/>
        <w:rPr>
          <w:lang w:val="es-ES_tradnl"/>
        </w:rPr>
      </w:pPr>
    </w:p>
    <w:p w:rsidR="00F14438" w:rsidRPr="002657E9" w:rsidRDefault="00F14438" w:rsidP="00F14438">
      <w:pPr>
        <w:pStyle w:val="Text"/>
        <w:rPr>
          <w:lang w:val="es-ES_tradnl"/>
        </w:rPr>
      </w:pPr>
    </w:p>
    <w:tbl>
      <w:tblPr>
        <w:tblStyle w:val="Basic"/>
        <w:tblW w:w="0" w:type="auto"/>
        <w:tblLook w:val="04A0" w:firstRow="1" w:lastRow="0" w:firstColumn="1" w:lastColumn="0" w:noHBand="0" w:noVBand="1"/>
      </w:tblPr>
      <w:tblGrid>
        <w:gridCol w:w="4784"/>
        <w:gridCol w:w="4740"/>
      </w:tblGrid>
      <w:tr w:rsidR="00F14438" w:rsidRPr="0043525C" w:rsidTr="00F906B6">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F14438" w:rsidRPr="000667C9" w:rsidRDefault="00F14438" w:rsidP="00F906B6">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F14438" w:rsidRPr="00564374" w:rsidRDefault="00F14438" w:rsidP="00F906B6">
            <w:pPr>
              <w:pStyle w:val="Text"/>
              <w:rPr>
                <w:lang w:val="es-ES_tradnl"/>
              </w:rPr>
            </w:pPr>
            <w:r w:rsidRPr="00564374">
              <w:rPr>
                <w:lang w:val="es-ES_tradnl"/>
              </w:rPr>
              <w:t>WIRTGEN GmbH</w:t>
            </w:r>
          </w:p>
          <w:p w:rsidR="00F14438" w:rsidRPr="00564374" w:rsidRDefault="00F14438" w:rsidP="00F906B6">
            <w:pPr>
              <w:pStyle w:val="Text"/>
              <w:rPr>
                <w:lang w:val="es-ES_tradnl"/>
              </w:rPr>
            </w:pPr>
            <w:r w:rsidRPr="00564374">
              <w:rPr>
                <w:lang w:val="es-ES_tradnl"/>
              </w:rPr>
              <w:t>Corporate Communications</w:t>
            </w:r>
          </w:p>
          <w:p w:rsidR="00F14438" w:rsidRPr="00564374" w:rsidRDefault="00F14438" w:rsidP="00F906B6">
            <w:pPr>
              <w:pStyle w:val="Text"/>
              <w:rPr>
                <w:lang w:val="es-ES_tradnl"/>
              </w:rPr>
            </w:pPr>
            <w:r w:rsidRPr="00564374">
              <w:rPr>
                <w:lang w:val="es-ES_tradnl"/>
              </w:rPr>
              <w:t>Michaela Adams, Mario Linnemann</w:t>
            </w:r>
          </w:p>
          <w:p w:rsidR="00F14438" w:rsidRPr="00564374" w:rsidRDefault="00F14438" w:rsidP="00F906B6">
            <w:pPr>
              <w:pStyle w:val="Text"/>
              <w:rPr>
                <w:lang w:val="es-ES_tradnl"/>
              </w:rPr>
            </w:pPr>
            <w:r w:rsidRPr="00564374">
              <w:rPr>
                <w:lang w:val="es-ES_tradnl"/>
              </w:rPr>
              <w:t>Reinhard-Wirtgen-Straße 2</w:t>
            </w:r>
          </w:p>
          <w:p w:rsidR="00F14438" w:rsidRPr="00564374" w:rsidRDefault="00F14438" w:rsidP="00F906B6">
            <w:pPr>
              <w:pStyle w:val="Text"/>
              <w:rPr>
                <w:lang w:val="it-IT"/>
              </w:rPr>
            </w:pPr>
            <w:r w:rsidRPr="00564374">
              <w:rPr>
                <w:lang w:val="it-IT"/>
              </w:rPr>
              <w:t xml:space="preserve">53578 </w:t>
            </w:r>
            <w:proofErr w:type="spellStart"/>
            <w:r w:rsidRPr="00564374">
              <w:rPr>
                <w:lang w:val="it-IT"/>
              </w:rPr>
              <w:t>Windhagen</w:t>
            </w:r>
            <w:proofErr w:type="spellEnd"/>
          </w:p>
          <w:p w:rsidR="00F14438" w:rsidRPr="00564374" w:rsidRDefault="00F14438" w:rsidP="00F906B6">
            <w:pPr>
              <w:pStyle w:val="Text"/>
              <w:rPr>
                <w:lang w:val="it-IT"/>
              </w:rPr>
            </w:pPr>
            <w:proofErr w:type="spellStart"/>
            <w:r w:rsidRPr="00564374">
              <w:rPr>
                <w:lang w:val="it-IT"/>
              </w:rPr>
              <w:t>Alemania</w:t>
            </w:r>
            <w:proofErr w:type="spellEnd"/>
          </w:p>
          <w:p w:rsidR="00F14438" w:rsidRPr="00564374" w:rsidRDefault="00F14438" w:rsidP="00F906B6">
            <w:pPr>
              <w:pStyle w:val="Text"/>
              <w:rPr>
                <w:lang w:val="it-IT"/>
              </w:rPr>
            </w:pPr>
          </w:p>
          <w:p w:rsidR="00F14438" w:rsidRPr="00564374" w:rsidRDefault="00F14438" w:rsidP="00F906B6">
            <w:pPr>
              <w:pStyle w:val="Text"/>
              <w:rPr>
                <w:lang w:val="it-IT"/>
              </w:rPr>
            </w:pPr>
            <w:proofErr w:type="spellStart"/>
            <w:r w:rsidRPr="00564374">
              <w:rPr>
                <w:lang w:val="it-IT"/>
              </w:rPr>
              <w:t>Teléfono</w:t>
            </w:r>
            <w:proofErr w:type="spellEnd"/>
            <w:r w:rsidRPr="00564374">
              <w:rPr>
                <w:lang w:val="it-IT"/>
              </w:rPr>
              <w:t>:</w:t>
            </w:r>
            <w:proofErr w:type="gramStart"/>
            <w:r w:rsidRPr="00564374">
              <w:rPr>
                <w:lang w:val="it-IT"/>
              </w:rPr>
              <w:t xml:space="preserve">   </w:t>
            </w:r>
            <w:proofErr w:type="gramEnd"/>
            <w:r w:rsidRPr="00564374">
              <w:rPr>
                <w:lang w:val="it-IT"/>
              </w:rPr>
              <w:t>+49 (0) 2645 131 – 0</w:t>
            </w:r>
          </w:p>
          <w:p w:rsidR="00F14438" w:rsidRPr="00564374" w:rsidRDefault="00F14438" w:rsidP="00F906B6">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F14438" w:rsidRPr="00564374" w:rsidRDefault="00F14438" w:rsidP="00F906B6">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F14438" w:rsidRPr="0043525C" w:rsidRDefault="00F14438" w:rsidP="00F906B6">
            <w:pPr>
              <w:pStyle w:val="Text"/>
              <w:rPr>
                <w:lang w:val="es-ES_tradnl"/>
              </w:rPr>
            </w:pPr>
            <w:r w:rsidRPr="0043525C">
              <w:rPr>
                <w:lang w:val="es-ES_tradnl"/>
              </w:rPr>
              <w:t>www.wirtgen.com</w:t>
            </w:r>
          </w:p>
        </w:tc>
        <w:tc>
          <w:tcPr>
            <w:tcW w:w="4832" w:type="dxa"/>
            <w:tcBorders>
              <w:left w:val="single" w:sz="48" w:space="0" w:color="FFFFFF" w:themeColor="background1"/>
            </w:tcBorders>
          </w:tcPr>
          <w:p w:rsidR="00F14438" w:rsidRPr="0043525C" w:rsidRDefault="00F14438" w:rsidP="00F906B6">
            <w:pPr>
              <w:pStyle w:val="Text"/>
              <w:rPr>
                <w:lang w:val="es-ES_tradnl"/>
              </w:rPr>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2B4" w:rsidRDefault="008532B4" w:rsidP="00E55534">
      <w:r>
        <w:separator/>
      </w:r>
    </w:p>
  </w:endnote>
  <w:endnote w:type="continuationSeparator" w:id="0">
    <w:p w:rsidR="008532B4" w:rsidRDefault="008532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FC297C"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FC297C" w:rsidRPr="008C2DB2" w:rsidRDefault="00FC297C" w:rsidP="005711A3">
                  <w:pPr>
                    <w:pStyle w:val="Kolumnentitel"/>
                  </w:pPr>
                  <w:r>
                    <w:rPr>
                      <w:rStyle w:val="Platzhaltertext"/>
                    </w:rPr>
                    <w:t xml:space="preserve">     </w:t>
                  </w:r>
                </w:p>
              </w:tc>
            </w:sdtContent>
          </w:sdt>
          <w:tc>
            <w:tcPr>
              <w:tcW w:w="1160" w:type="dxa"/>
            </w:tcPr>
            <w:sdt>
              <w:sdtPr>
                <w:id w:val="-1133938393"/>
              </w:sdtPr>
              <w:sdtEndPr/>
              <w:sdtContent>
                <w:p w:rsidR="00FC297C" w:rsidRPr="008C2DB2" w:rsidRDefault="00FC297C" w:rsidP="0012026F">
                  <w:pPr>
                    <w:pStyle w:val="Seitenzahlen"/>
                  </w:pPr>
                  <w:r w:rsidRPr="008C2DB2">
                    <w:fldChar w:fldCharType="begin"/>
                  </w:r>
                  <w:r>
                    <w:instrText xml:space="preserve"> </w:instrText>
                  </w:r>
                  <w:r w:rsidRPr="008C2DB2">
                    <w:instrText>PAGE \# "00"</w:instrText>
                  </w:r>
                  <w:r w:rsidRPr="008C2DB2">
                    <w:fldChar w:fldCharType="separate"/>
                  </w:r>
                  <w:r w:rsidR="00644417">
                    <w:rPr>
                      <w:noProof/>
                    </w:rPr>
                    <w:t>02</w:t>
                  </w:r>
                  <w:r w:rsidRPr="008C2DB2">
                    <w:fldChar w:fldCharType="end"/>
                  </w:r>
                </w:p>
              </w:sdtContent>
            </w:sdt>
          </w:tc>
        </w:tr>
      </w:sdtContent>
    </w:sdt>
  </w:tbl>
  <w:sdt>
    <w:sdtPr>
      <w:id w:val="-958642266"/>
      <w:lock w:val="sdtContentLocked"/>
    </w:sdtPr>
    <w:sdtEndPr/>
    <w:sdtContent>
      <w:p w:rsidR="00FC297C" w:rsidRDefault="00FC297C">
        <w:pPr>
          <w:pStyle w:val="Fuzeile"/>
        </w:pPr>
        <w:r>
          <w:rPr>
            <w:noProof/>
            <w:lang w:eastAsia="de-DE"/>
          </w:rPr>
          <mc:AlternateContent>
            <mc:Choice Requires="wps">
              <w:drawing>
                <wp:anchor distT="0" distB="0" distL="114300" distR="114300" simplePos="0" relativeHeight="251670528" behindDoc="0" locked="0" layoutInCell="1" allowOverlap="1" wp14:anchorId="25BBDAF0" wp14:editId="32CAFF9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380A7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FC297C"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FC297C" w:rsidRDefault="00FC297C"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FC297C" w:rsidRDefault="00FC297C">
        <w:pPr>
          <w:pStyle w:val="Fuzeile"/>
        </w:pPr>
        <w:r>
          <w:rPr>
            <w:noProof/>
            <w:lang w:eastAsia="de-DE"/>
          </w:rPr>
          <mc:AlternateContent>
            <mc:Choice Requires="wps">
              <w:drawing>
                <wp:anchor distT="0" distB="0" distL="114300" distR="114300" simplePos="0" relativeHeight="251662336" behindDoc="0" locked="0" layoutInCell="1" allowOverlap="1" wp14:anchorId="2655DB7E" wp14:editId="46D234E2">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82D23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2B4" w:rsidRDefault="008532B4" w:rsidP="00E55534">
      <w:r>
        <w:separator/>
      </w:r>
    </w:p>
  </w:footnote>
  <w:footnote w:type="continuationSeparator" w:id="0">
    <w:p w:rsidR="008532B4" w:rsidRDefault="008532B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FC297C" w:rsidRPr="002E765F" w:rsidRDefault="00FC297C">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FC297C"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FC297C" w:rsidRPr="002E765F" w:rsidRDefault="00FC297C"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FC297C" w:rsidRPr="002E765F" w:rsidRDefault="00FC297C">
        <w:pPr>
          <w:pStyle w:val="Kopfzeile"/>
          <w:rPr>
            <w:sz w:val="14"/>
          </w:rPr>
        </w:pPr>
        <w:r w:rsidRPr="002E765F">
          <w:rPr>
            <w:noProof/>
            <w:sz w:val="14"/>
            <w:lang w:eastAsia="de-DE"/>
          </w:rPr>
          <w:drawing>
            <wp:anchor distT="0" distB="0" distL="114300" distR="114300" simplePos="0" relativeHeight="251666432" behindDoc="0" locked="0" layoutInCell="1" allowOverlap="1" wp14:anchorId="50358384" wp14:editId="3003492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0919393B" wp14:editId="27B52F6D">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6CE93BC4" wp14:editId="4AA6BFD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92725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FC297C" w:rsidRDefault="00FC297C">
        <w:pPr>
          <w:pStyle w:val="Kopfzeile"/>
        </w:pPr>
        <w:r>
          <w:rPr>
            <w:noProof/>
            <w:lang w:eastAsia="de-DE"/>
          </w:rPr>
          <mc:AlternateContent>
            <mc:Choice Requires="wps">
              <w:drawing>
                <wp:anchor distT="0" distB="0" distL="114300" distR="114300" simplePos="0" relativeHeight="251660288" behindDoc="0" locked="0" layoutInCell="1" allowOverlap="1" wp14:anchorId="6CB4A07C" wp14:editId="687DAD1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0AA89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3865D82B" wp14:editId="3622C5C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6F0A7387" wp14:editId="7EFEF52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8.15pt;height:8.1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758"/>
    <w:rsid w:val="00000E6F"/>
    <w:rsid w:val="00001276"/>
    <w:rsid w:val="00002A0B"/>
    <w:rsid w:val="00010208"/>
    <w:rsid w:val="00011D5C"/>
    <w:rsid w:val="0001311A"/>
    <w:rsid w:val="00020F4E"/>
    <w:rsid w:val="00022760"/>
    <w:rsid w:val="0002437C"/>
    <w:rsid w:val="00027282"/>
    <w:rsid w:val="0002740B"/>
    <w:rsid w:val="0003478C"/>
    <w:rsid w:val="00042106"/>
    <w:rsid w:val="00046B30"/>
    <w:rsid w:val="0005285B"/>
    <w:rsid w:val="00052BFB"/>
    <w:rsid w:val="000666F5"/>
    <w:rsid w:val="00066D09"/>
    <w:rsid w:val="0006784F"/>
    <w:rsid w:val="00071EBA"/>
    <w:rsid w:val="000735A5"/>
    <w:rsid w:val="00094C26"/>
    <w:rsid w:val="0009665C"/>
    <w:rsid w:val="000A5EF0"/>
    <w:rsid w:val="000B5BBB"/>
    <w:rsid w:val="000C31D2"/>
    <w:rsid w:val="000C39D1"/>
    <w:rsid w:val="000C60DB"/>
    <w:rsid w:val="000D3F9A"/>
    <w:rsid w:val="000D58A9"/>
    <w:rsid w:val="000D72ED"/>
    <w:rsid w:val="000D7B8E"/>
    <w:rsid w:val="000E0F58"/>
    <w:rsid w:val="000F2D2B"/>
    <w:rsid w:val="00103205"/>
    <w:rsid w:val="00106934"/>
    <w:rsid w:val="0012026F"/>
    <w:rsid w:val="00132055"/>
    <w:rsid w:val="00134648"/>
    <w:rsid w:val="00135609"/>
    <w:rsid w:val="0013571B"/>
    <w:rsid w:val="00136F99"/>
    <w:rsid w:val="00142FA1"/>
    <w:rsid w:val="0014683F"/>
    <w:rsid w:val="0015618D"/>
    <w:rsid w:val="00181A1E"/>
    <w:rsid w:val="00182969"/>
    <w:rsid w:val="00182B88"/>
    <w:rsid w:val="00191C5C"/>
    <w:rsid w:val="00196923"/>
    <w:rsid w:val="001A6475"/>
    <w:rsid w:val="001B16BB"/>
    <w:rsid w:val="001B180B"/>
    <w:rsid w:val="001B4A9A"/>
    <w:rsid w:val="001B7E22"/>
    <w:rsid w:val="001D16EE"/>
    <w:rsid w:val="001F138A"/>
    <w:rsid w:val="0021293A"/>
    <w:rsid w:val="00213378"/>
    <w:rsid w:val="00222897"/>
    <w:rsid w:val="0023151B"/>
    <w:rsid w:val="002420FE"/>
    <w:rsid w:val="00244981"/>
    <w:rsid w:val="00244CC5"/>
    <w:rsid w:val="0024538A"/>
    <w:rsid w:val="0025299D"/>
    <w:rsid w:val="00253A2E"/>
    <w:rsid w:val="00257F17"/>
    <w:rsid w:val="00263758"/>
    <w:rsid w:val="00281E7F"/>
    <w:rsid w:val="002844EF"/>
    <w:rsid w:val="00294A3F"/>
    <w:rsid w:val="0029634D"/>
    <w:rsid w:val="002A68BF"/>
    <w:rsid w:val="002B0E91"/>
    <w:rsid w:val="002B0F5D"/>
    <w:rsid w:val="002B1E4B"/>
    <w:rsid w:val="002B27E1"/>
    <w:rsid w:val="002B2F4E"/>
    <w:rsid w:val="002C166A"/>
    <w:rsid w:val="002C1E3F"/>
    <w:rsid w:val="002E4B5F"/>
    <w:rsid w:val="002E765F"/>
    <w:rsid w:val="002F108B"/>
    <w:rsid w:val="002F62E7"/>
    <w:rsid w:val="003115C3"/>
    <w:rsid w:val="00312C43"/>
    <w:rsid w:val="003153C1"/>
    <w:rsid w:val="003160E3"/>
    <w:rsid w:val="00333A56"/>
    <w:rsid w:val="0034191A"/>
    <w:rsid w:val="00343CC7"/>
    <w:rsid w:val="00343E60"/>
    <w:rsid w:val="00344624"/>
    <w:rsid w:val="003643EA"/>
    <w:rsid w:val="00384A08"/>
    <w:rsid w:val="00387595"/>
    <w:rsid w:val="00391063"/>
    <w:rsid w:val="00392CA1"/>
    <w:rsid w:val="003A753A"/>
    <w:rsid w:val="003B7B13"/>
    <w:rsid w:val="003C09CF"/>
    <w:rsid w:val="003D486D"/>
    <w:rsid w:val="003E1CB6"/>
    <w:rsid w:val="003E3CF6"/>
    <w:rsid w:val="003E68E7"/>
    <w:rsid w:val="003E759F"/>
    <w:rsid w:val="003F39CB"/>
    <w:rsid w:val="003F3E12"/>
    <w:rsid w:val="003F5A1E"/>
    <w:rsid w:val="004006A1"/>
    <w:rsid w:val="00401CFB"/>
    <w:rsid w:val="00403373"/>
    <w:rsid w:val="00406C81"/>
    <w:rsid w:val="00412545"/>
    <w:rsid w:val="00422320"/>
    <w:rsid w:val="00424E57"/>
    <w:rsid w:val="00430BB0"/>
    <w:rsid w:val="00440DD7"/>
    <w:rsid w:val="0044146A"/>
    <w:rsid w:val="00452909"/>
    <w:rsid w:val="004543CF"/>
    <w:rsid w:val="004606A4"/>
    <w:rsid w:val="0046114B"/>
    <w:rsid w:val="00463D7D"/>
    <w:rsid w:val="00463E74"/>
    <w:rsid w:val="00464E33"/>
    <w:rsid w:val="0046679C"/>
    <w:rsid w:val="00470B79"/>
    <w:rsid w:val="00476F4D"/>
    <w:rsid w:val="00487E70"/>
    <w:rsid w:val="00490DEC"/>
    <w:rsid w:val="004918C5"/>
    <w:rsid w:val="004B24CB"/>
    <w:rsid w:val="004C19C9"/>
    <w:rsid w:val="004D11B0"/>
    <w:rsid w:val="004D2F7B"/>
    <w:rsid w:val="004D55C1"/>
    <w:rsid w:val="00506409"/>
    <w:rsid w:val="00510D1E"/>
    <w:rsid w:val="005126F2"/>
    <w:rsid w:val="0051570F"/>
    <w:rsid w:val="00515720"/>
    <w:rsid w:val="005222BF"/>
    <w:rsid w:val="00530E32"/>
    <w:rsid w:val="005358CA"/>
    <w:rsid w:val="00536E30"/>
    <w:rsid w:val="0055786F"/>
    <w:rsid w:val="00561180"/>
    <w:rsid w:val="0056231C"/>
    <w:rsid w:val="005623F2"/>
    <w:rsid w:val="00570277"/>
    <w:rsid w:val="005711A3"/>
    <w:rsid w:val="00573B2B"/>
    <w:rsid w:val="005779D7"/>
    <w:rsid w:val="00591371"/>
    <w:rsid w:val="005A4F04"/>
    <w:rsid w:val="005A55A2"/>
    <w:rsid w:val="005B1098"/>
    <w:rsid w:val="005B3697"/>
    <w:rsid w:val="005B5793"/>
    <w:rsid w:val="005C65C5"/>
    <w:rsid w:val="005C6867"/>
    <w:rsid w:val="005F6CD4"/>
    <w:rsid w:val="005F704F"/>
    <w:rsid w:val="006107E0"/>
    <w:rsid w:val="00623B00"/>
    <w:rsid w:val="006330A2"/>
    <w:rsid w:val="006358A8"/>
    <w:rsid w:val="00642C33"/>
    <w:rsid w:val="00642EB6"/>
    <w:rsid w:val="00643E54"/>
    <w:rsid w:val="00644417"/>
    <w:rsid w:val="00646C72"/>
    <w:rsid w:val="00652086"/>
    <w:rsid w:val="00657152"/>
    <w:rsid w:val="006665DC"/>
    <w:rsid w:val="00670B83"/>
    <w:rsid w:val="006A767F"/>
    <w:rsid w:val="006B1178"/>
    <w:rsid w:val="006B73C9"/>
    <w:rsid w:val="006B7CC0"/>
    <w:rsid w:val="006C0256"/>
    <w:rsid w:val="006C09F0"/>
    <w:rsid w:val="006D3AB6"/>
    <w:rsid w:val="006D6187"/>
    <w:rsid w:val="006D7CB4"/>
    <w:rsid w:val="006E646C"/>
    <w:rsid w:val="006F4F34"/>
    <w:rsid w:val="006F5A1D"/>
    <w:rsid w:val="006F7602"/>
    <w:rsid w:val="00705AC8"/>
    <w:rsid w:val="00707D11"/>
    <w:rsid w:val="0071387B"/>
    <w:rsid w:val="007172BC"/>
    <w:rsid w:val="00722A17"/>
    <w:rsid w:val="007451A1"/>
    <w:rsid w:val="007469B6"/>
    <w:rsid w:val="00752317"/>
    <w:rsid w:val="00757B83"/>
    <w:rsid w:val="0076105E"/>
    <w:rsid w:val="007633BD"/>
    <w:rsid w:val="007658CA"/>
    <w:rsid w:val="00772D8D"/>
    <w:rsid w:val="007820FE"/>
    <w:rsid w:val="0078661D"/>
    <w:rsid w:val="00790661"/>
    <w:rsid w:val="00791A69"/>
    <w:rsid w:val="00794830"/>
    <w:rsid w:val="00797CAA"/>
    <w:rsid w:val="007A0470"/>
    <w:rsid w:val="007B7024"/>
    <w:rsid w:val="007C2658"/>
    <w:rsid w:val="007C6203"/>
    <w:rsid w:val="007E13DD"/>
    <w:rsid w:val="007E20D0"/>
    <w:rsid w:val="007E2118"/>
    <w:rsid w:val="007E2997"/>
    <w:rsid w:val="007E4362"/>
    <w:rsid w:val="007F7A8A"/>
    <w:rsid w:val="008039DE"/>
    <w:rsid w:val="00805406"/>
    <w:rsid w:val="008117DF"/>
    <w:rsid w:val="00820315"/>
    <w:rsid w:val="00832F21"/>
    <w:rsid w:val="00833BF3"/>
    <w:rsid w:val="0083712D"/>
    <w:rsid w:val="00837D57"/>
    <w:rsid w:val="00843B45"/>
    <w:rsid w:val="00846B0A"/>
    <w:rsid w:val="00847A0D"/>
    <w:rsid w:val="008532B4"/>
    <w:rsid w:val="008623F3"/>
    <w:rsid w:val="00863129"/>
    <w:rsid w:val="00893DE6"/>
    <w:rsid w:val="008B0CB1"/>
    <w:rsid w:val="008B3334"/>
    <w:rsid w:val="008C1D3E"/>
    <w:rsid w:val="008C2DB2"/>
    <w:rsid w:val="008C57DA"/>
    <w:rsid w:val="008C6492"/>
    <w:rsid w:val="008D2159"/>
    <w:rsid w:val="008D3337"/>
    <w:rsid w:val="008D3530"/>
    <w:rsid w:val="008D4AE7"/>
    <w:rsid w:val="008D50E5"/>
    <w:rsid w:val="008D5166"/>
    <w:rsid w:val="008D770E"/>
    <w:rsid w:val="008F2845"/>
    <w:rsid w:val="008F3CCC"/>
    <w:rsid w:val="008F784E"/>
    <w:rsid w:val="0090337E"/>
    <w:rsid w:val="0090629E"/>
    <w:rsid w:val="0090740E"/>
    <w:rsid w:val="00911632"/>
    <w:rsid w:val="00911D33"/>
    <w:rsid w:val="009403AC"/>
    <w:rsid w:val="00941C09"/>
    <w:rsid w:val="009462F2"/>
    <w:rsid w:val="0095350A"/>
    <w:rsid w:val="00975977"/>
    <w:rsid w:val="009860E2"/>
    <w:rsid w:val="009A7E90"/>
    <w:rsid w:val="009B253B"/>
    <w:rsid w:val="009C2378"/>
    <w:rsid w:val="009D016F"/>
    <w:rsid w:val="009D7E85"/>
    <w:rsid w:val="009E251D"/>
    <w:rsid w:val="00A021F4"/>
    <w:rsid w:val="00A03F83"/>
    <w:rsid w:val="00A05229"/>
    <w:rsid w:val="00A171F4"/>
    <w:rsid w:val="00A24EFC"/>
    <w:rsid w:val="00A30DB7"/>
    <w:rsid w:val="00A35ABE"/>
    <w:rsid w:val="00A35B28"/>
    <w:rsid w:val="00A41667"/>
    <w:rsid w:val="00A443D8"/>
    <w:rsid w:val="00A46C97"/>
    <w:rsid w:val="00A51455"/>
    <w:rsid w:val="00A54CD0"/>
    <w:rsid w:val="00A73907"/>
    <w:rsid w:val="00A757FF"/>
    <w:rsid w:val="00A76625"/>
    <w:rsid w:val="00A8601F"/>
    <w:rsid w:val="00A86651"/>
    <w:rsid w:val="00A87A7B"/>
    <w:rsid w:val="00A977CE"/>
    <w:rsid w:val="00AA13FE"/>
    <w:rsid w:val="00AA4C8D"/>
    <w:rsid w:val="00AB2783"/>
    <w:rsid w:val="00AB5573"/>
    <w:rsid w:val="00AC58E8"/>
    <w:rsid w:val="00AD131F"/>
    <w:rsid w:val="00AD41F8"/>
    <w:rsid w:val="00AF0F1E"/>
    <w:rsid w:val="00AF3B3A"/>
    <w:rsid w:val="00AF542B"/>
    <w:rsid w:val="00AF6569"/>
    <w:rsid w:val="00B06265"/>
    <w:rsid w:val="00B15B32"/>
    <w:rsid w:val="00B23EF5"/>
    <w:rsid w:val="00B325E0"/>
    <w:rsid w:val="00B432A3"/>
    <w:rsid w:val="00B44083"/>
    <w:rsid w:val="00B50314"/>
    <w:rsid w:val="00B5695F"/>
    <w:rsid w:val="00B73C99"/>
    <w:rsid w:val="00B85C1A"/>
    <w:rsid w:val="00B90F78"/>
    <w:rsid w:val="00B97007"/>
    <w:rsid w:val="00BA1210"/>
    <w:rsid w:val="00BA6956"/>
    <w:rsid w:val="00BD1058"/>
    <w:rsid w:val="00BE5E14"/>
    <w:rsid w:val="00BF56B2"/>
    <w:rsid w:val="00C00D7D"/>
    <w:rsid w:val="00C03396"/>
    <w:rsid w:val="00C04FC1"/>
    <w:rsid w:val="00C1451A"/>
    <w:rsid w:val="00C17101"/>
    <w:rsid w:val="00C26F9C"/>
    <w:rsid w:val="00C30945"/>
    <w:rsid w:val="00C4277C"/>
    <w:rsid w:val="00C457C3"/>
    <w:rsid w:val="00C644CA"/>
    <w:rsid w:val="00C67BCC"/>
    <w:rsid w:val="00C73005"/>
    <w:rsid w:val="00C74F87"/>
    <w:rsid w:val="00C921B9"/>
    <w:rsid w:val="00CA0C38"/>
    <w:rsid w:val="00CB7435"/>
    <w:rsid w:val="00CC4642"/>
    <w:rsid w:val="00CD3E21"/>
    <w:rsid w:val="00CD4D49"/>
    <w:rsid w:val="00CE04E7"/>
    <w:rsid w:val="00CF36C9"/>
    <w:rsid w:val="00CF5498"/>
    <w:rsid w:val="00D13FCC"/>
    <w:rsid w:val="00D166AC"/>
    <w:rsid w:val="00D211EE"/>
    <w:rsid w:val="00D32D9C"/>
    <w:rsid w:val="00D36E59"/>
    <w:rsid w:val="00D4294C"/>
    <w:rsid w:val="00D44A9A"/>
    <w:rsid w:val="00D5165E"/>
    <w:rsid w:val="00D61B16"/>
    <w:rsid w:val="00D8694E"/>
    <w:rsid w:val="00D87F74"/>
    <w:rsid w:val="00D9032E"/>
    <w:rsid w:val="00DB0218"/>
    <w:rsid w:val="00DD0B7A"/>
    <w:rsid w:val="00DD1E33"/>
    <w:rsid w:val="00DD3D05"/>
    <w:rsid w:val="00DD52F7"/>
    <w:rsid w:val="00DF25ED"/>
    <w:rsid w:val="00DF2F18"/>
    <w:rsid w:val="00DF3672"/>
    <w:rsid w:val="00DF429B"/>
    <w:rsid w:val="00DF4E02"/>
    <w:rsid w:val="00DF5A14"/>
    <w:rsid w:val="00DF6A92"/>
    <w:rsid w:val="00E0003D"/>
    <w:rsid w:val="00E00FDB"/>
    <w:rsid w:val="00E14608"/>
    <w:rsid w:val="00E149E9"/>
    <w:rsid w:val="00E21E67"/>
    <w:rsid w:val="00E27FF8"/>
    <w:rsid w:val="00E30EBF"/>
    <w:rsid w:val="00E31D43"/>
    <w:rsid w:val="00E431C5"/>
    <w:rsid w:val="00E500DD"/>
    <w:rsid w:val="00E51393"/>
    <w:rsid w:val="00E51D8B"/>
    <w:rsid w:val="00E52D70"/>
    <w:rsid w:val="00E53B36"/>
    <w:rsid w:val="00E54934"/>
    <w:rsid w:val="00E55534"/>
    <w:rsid w:val="00E55765"/>
    <w:rsid w:val="00E6277C"/>
    <w:rsid w:val="00E711AB"/>
    <w:rsid w:val="00E7296C"/>
    <w:rsid w:val="00E756F8"/>
    <w:rsid w:val="00E84907"/>
    <w:rsid w:val="00E914D1"/>
    <w:rsid w:val="00EB3179"/>
    <w:rsid w:val="00EC17FC"/>
    <w:rsid w:val="00EE141A"/>
    <w:rsid w:val="00EE4C53"/>
    <w:rsid w:val="00EE4E33"/>
    <w:rsid w:val="00EF0BF0"/>
    <w:rsid w:val="00EF3794"/>
    <w:rsid w:val="00F0088B"/>
    <w:rsid w:val="00F00DE1"/>
    <w:rsid w:val="00F076DD"/>
    <w:rsid w:val="00F14438"/>
    <w:rsid w:val="00F20920"/>
    <w:rsid w:val="00F2623A"/>
    <w:rsid w:val="00F32C9B"/>
    <w:rsid w:val="00F420A5"/>
    <w:rsid w:val="00F47CE5"/>
    <w:rsid w:val="00F5336B"/>
    <w:rsid w:val="00F53A30"/>
    <w:rsid w:val="00F54B2C"/>
    <w:rsid w:val="00F56318"/>
    <w:rsid w:val="00F56A6F"/>
    <w:rsid w:val="00F5786F"/>
    <w:rsid w:val="00F71A72"/>
    <w:rsid w:val="00F74162"/>
    <w:rsid w:val="00F82525"/>
    <w:rsid w:val="00F97FEA"/>
    <w:rsid w:val="00FA4468"/>
    <w:rsid w:val="00FB0877"/>
    <w:rsid w:val="00FC0720"/>
    <w:rsid w:val="00FC297C"/>
    <w:rsid w:val="00FC41E0"/>
    <w:rsid w:val="00FC63B3"/>
    <w:rsid w:val="00FD1EEA"/>
    <w:rsid w:val="00FE47E6"/>
    <w:rsid w:val="00FF52AE"/>
    <w:rsid w:val="00FF61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BE2ED-9581-4DBA-A76D-84ED726F0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1349</Words>
  <Characters>8500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cp:lastPrinted>2017-02-22T12:56:00Z</cp:lastPrinted>
  <dcterms:created xsi:type="dcterms:W3CDTF">2017-02-22T13:10:00Z</dcterms:created>
  <dcterms:modified xsi:type="dcterms:W3CDTF">2017-02-23T09:10:00Z</dcterms:modified>
</cp:coreProperties>
</file>